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05EE2" w14:textId="77777777" w:rsidR="001D573B" w:rsidRDefault="001D573B" w:rsidP="00057D4C">
      <w:pPr>
        <w:pStyle w:val="Heading1"/>
      </w:pPr>
      <w:r>
        <w:t>metering and monitoring</w:t>
      </w:r>
    </w:p>
    <w:p w14:paraId="0484BDCD" w14:textId="77777777" w:rsidR="001D573B" w:rsidRDefault="001D573B" w:rsidP="00F34B54">
      <w:pPr>
        <w:pStyle w:val="Heading3"/>
        <w:numPr>
          <w:ilvl w:val="0"/>
          <w:numId w:val="0"/>
        </w:numPr>
        <w:ind w:left="720" w:hanging="720"/>
      </w:pPr>
      <w:r>
        <w:t xml:space="preserve">Credit </w:t>
      </w:r>
      <w:r w:rsidR="00B9276E">
        <w:t>5</w:t>
      </w:r>
    </w:p>
    <w:p w14:paraId="6CEA7251" w14:textId="47F54AE2" w:rsidR="001D573B" w:rsidRPr="005C34D2" w:rsidRDefault="001D573B" w:rsidP="00F34B54">
      <w:pPr>
        <w:pStyle w:val="Heading3"/>
        <w:numPr>
          <w:ilvl w:val="0"/>
          <w:numId w:val="0"/>
        </w:numPr>
        <w:ind w:left="720" w:hanging="720"/>
      </w:pPr>
      <w:r w:rsidRPr="005C34D2">
        <w:t>Design Review Submission</w:t>
      </w:r>
      <w:r w:rsidRPr="005C34D2">
        <w:tab/>
      </w:r>
      <w:sdt>
        <w:sdtPr>
          <w:rPr>
            <w:bCs w:val="0"/>
            <w:caps w:val="0"/>
          </w:rPr>
          <w:id w:val="-1003357929"/>
        </w:sdtPr>
        <w:sdtEndPr/>
        <w:sdtContent>
          <w:sdt>
            <w:sdtPr>
              <w:rPr>
                <w:bCs w:val="0"/>
                <w:caps w:val="0"/>
              </w:rPr>
              <w:id w:val="1073780814"/>
              <w14:checkbox>
                <w14:checked w14:val="0"/>
                <w14:checkedState w14:val="2612" w14:font="MS Gothic"/>
                <w14:uncheckedState w14:val="2610" w14:font="MS Gothic"/>
              </w14:checkbox>
            </w:sdtPr>
            <w:sdtEndPr>
              <w:rPr>
                <w:rFonts w:hint="eastAsia"/>
              </w:rPr>
            </w:sdtEndPr>
            <w:sdtContent>
              <w:r w:rsidR="00533B76">
                <w:rPr>
                  <w:rFonts w:ascii="MS Gothic" w:eastAsia="MS Gothic" w:hAnsi="MS Gothic" w:hint="eastAsia"/>
                </w:rPr>
                <w:t>☐</w:t>
              </w:r>
            </w:sdtContent>
          </w:sdt>
        </w:sdtContent>
      </w:sdt>
      <w:r w:rsidRPr="005C34D2">
        <w:tab/>
        <w:t>As Built Submission</w:t>
      </w:r>
      <w:r w:rsidRPr="005C34D2">
        <w:tab/>
        <w:t xml:space="preserve"> </w:t>
      </w:r>
      <w:sdt>
        <w:sdtPr>
          <w:rPr>
            <w:bCs w:val="0"/>
            <w:caps w:val="0"/>
          </w:rPr>
          <w:id w:val="1532459039"/>
        </w:sdtPr>
        <w:sdtEndPr/>
        <w:sdtContent>
          <w:sdt>
            <w:sdtPr>
              <w:rPr>
                <w:bCs w:val="0"/>
                <w:caps w:val="0"/>
              </w:rPr>
              <w:id w:val="-1834294007"/>
              <w14:checkbox>
                <w14:checked w14:val="0"/>
                <w14:checkedState w14:val="2612" w14:font="MS Gothic"/>
                <w14:uncheckedState w14:val="2610" w14:font="MS Gothic"/>
              </w14:checkbox>
            </w:sdtPr>
            <w:sdtEndPr>
              <w:rPr>
                <w:rFonts w:hint="eastAsia"/>
              </w:rPr>
            </w:sdtEndPr>
            <w:sdtContent>
              <w:r w:rsidR="00320509">
                <w:rPr>
                  <w:rFonts w:ascii="MS Gothic" w:eastAsia="MS Gothic" w:hAnsi="MS Gothic" w:hint="eastAsia"/>
                </w:rPr>
                <w:t>☐</w:t>
              </w:r>
            </w:sdtContent>
          </w:sdt>
        </w:sdtContent>
      </w:sdt>
      <w:r w:rsidRPr="005C34D2">
        <w:t xml:space="preserve"> </w:t>
      </w: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3529"/>
        <w:gridCol w:w="1078"/>
        <w:gridCol w:w="3185"/>
        <w:gridCol w:w="1451"/>
      </w:tblGrid>
      <w:tr w:rsidR="001D573B" w14:paraId="5D2D2B2F" w14:textId="77777777" w:rsidTr="00834966">
        <w:tc>
          <w:tcPr>
            <w:tcW w:w="1909" w:type="pct"/>
            <w:vAlign w:val="center"/>
          </w:tcPr>
          <w:p w14:paraId="79308E39" w14:textId="77777777" w:rsidR="001D573B" w:rsidRDefault="001D573B" w:rsidP="00F34B54">
            <w:pPr>
              <w:pStyle w:val="Heading3"/>
              <w:numPr>
                <w:ilvl w:val="0"/>
                <w:numId w:val="0"/>
              </w:numPr>
              <w:spacing w:before="120"/>
            </w:pPr>
            <w:r w:rsidRPr="005C34D2">
              <w:t>Total Points available</w:t>
            </w:r>
            <w:r w:rsidRPr="00F403F0">
              <w:t>:</w:t>
            </w:r>
          </w:p>
        </w:tc>
        <w:tc>
          <w:tcPr>
            <w:tcW w:w="583" w:type="pct"/>
            <w:vAlign w:val="center"/>
          </w:tcPr>
          <w:p w14:paraId="56CD2A33" w14:textId="77777777" w:rsidR="001D573B" w:rsidRDefault="001D573B" w:rsidP="00F34B54">
            <w:pPr>
              <w:pStyle w:val="Heading3"/>
              <w:numPr>
                <w:ilvl w:val="0"/>
                <w:numId w:val="0"/>
              </w:numPr>
              <w:spacing w:before="120"/>
              <w:ind w:left="720" w:hanging="720"/>
            </w:pPr>
            <w:r>
              <w:t>1</w:t>
            </w:r>
          </w:p>
        </w:tc>
        <w:tc>
          <w:tcPr>
            <w:tcW w:w="1723" w:type="pct"/>
            <w:vAlign w:val="center"/>
          </w:tcPr>
          <w:p w14:paraId="17D8CC5C" w14:textId="77777777" w:rsidR="001D573B" w:rsidRDefault="001D573B" w:rsidP="00F34B54">
            <w:pPr>
              <w:pStyle w:val="Heading3"/>
              <w:numPr>
                <w:ilvl w:val="0"/>
                <w:numId w:val="0"/>
              </w:numPr>
              <w:spacing w:before="120"/>
            </w:pPr>
            <w:r w:rsidRPr="005C34D2">
              <w:t>Points claimed:</w:t>
            </w:r>
          </w:p>
        </w:tc>
        <w:tc>
          <w:tcPr>
            <w:tcW w:w="785" w:type="pct"/>
            <w:vAlign w:val="center"/>
          </w:tcPr>
          <w:p w14:paraId="73249320" w14:textId="77777777" w:rsidR="001D573B" w:rsidRPr="001D573B" w:rsidRDefault="006313B9" w:rsidP="00834966">
            <w:pPr>
              <w:pStyle w:val="Heading3"/>
              <w:numPr>
                <w:ilvl w:val="0"/>
                <w:numId w:val="0"/>
              </w:numPr>
              <w:spacing w:before="120"/>
              <w:ind w:left="720" w:hanging="720"/>
              <w:jc w:val="both"/>
            </w:pPr>
            <w:r>
              <w:rPr>
                <w:color w:val="8064A2" w:themeColor="accent4"/>
              </w:rPr>
              <w:t>[#</w:t>
            </w:r>
            <w:r w:rsidRPr="001A76C9">
              <w:rPr>
                <w:color w:val="8064A2" w:themeColor="accent4"/>
              </w:rPr>
              <w:t>]</w:t>
            </w:r>
          </w:p>
        </w:tc>
      </w:tr>
    </w:tbl>
    <w:p w14:paraId="28DE8DF5" w14:textId="77777777" w:rsidR="005C34D2" w:rsidRPr="00C84DF5" w:rsidRDefault="005C34D2">
      <w:pPr>
        <w:rPr>
          <w:color w:val="auto"/>
        </w:rPr>
      </w:pPr>
    </w:p>
    <w:tbl>
      <w:tblPr>
        <w:tblStyle w:val="Style1"/>
        <w:tblW w:w="5043" w:type="pct"/>
        <w:tblBorders>
          <w:top w:val="single" w:sz="4" w:space="0" w:color="FFB70E"/>
          <w:bottom w:val="single" w:sz="4" w:space="0" w:color="FFB70E"/>
          <w:insideH w:val="single" w:sz="4" w:space="0" w:color="FFB70E"/>
        </w:tblBorders>
        <w:tblLook w:val="00E0" w:firstRow="1" w:lastRow="1" w:firstColumn="1" w:lastColumn="0" w:noHBand="0" w:noVBand="0"/>
      </w:tblPr>
      <w:tblGrid>
        <w:gridCol w:w="530"/>
        <w:gridCol w:w="1704"/>
        <w:gridCol w:w="4023"/>
        <w:gridCol w:w="1493"/>
        <w:gridCol w:w="1572"/>
      </w:tblGrid>
      <w:tr w:rsidR="0026389D" w14:paraId="6576EEFF" w14:textId="77777777" w:rsidTr="00AC0321">
        <w:tc>
          <w:tcPr>
            <w:tcW w:w="284" w:type="pct"/>
            <w:vAlign w:val="center"/>
          </w:tcPr>
          <w:p w14:paraId="7CF8A859" w14:textId="77777777" w:rsidR="00017B56" w:rsidRPr="00017B56" w:rsidRDefault="00017B56" w:rsidP="001C55B2">
            <w:pPr>
              <w:jc w:val="center"/>
              <w:rPr>
                <w:rStyle w:val="StyleBold"/>
              </w:rPr>
            </w:pPr>
          </w:p>
        </w:tc>
        <w:tc>
          <w:tcPr>
            <w:tcW w:w="914" w:type="pct"/>
            <w:vAlign w:val="center"/>
          </w:tcPr>
          <w:p w14:paraId="6A5F4EF2" w14:textId="77777777" w:rsidR="00017B56" w:rsidRPr="00017B56" w:rsidRDefault="001D573B" w:rsidP="00834966">
            <w:pPr>
              <w:rPr>
                <w:rStyle w:val="StyleBold"/>
                <w:bCs w:val="0"/>
                <w:caps/>
                <w:color w:val="FFC10E"/>
                <w:sz w:val="24"/>
                <w:szCs w:val="28"/>
              </w:rPr>
            </w:pPr>
            <w:r>
              <w:rPr>
                <w:rStyle w:val="StyleBold"/>
              </w:rPr>
              <w:t>Criteria</w:t>
            </w:r>
          </w:p>
        </w:tc>
        <w:tc>
          <w:tcPr>
            <w:tcW w:w="2158" w:type="pct"/>
            <w:vAlign w:val="center"/>
          </w:tcPr>
          <w:p w14:paraId="65649A6A" w14:textId="77777777" w:rsidR="00124779" w:rsidRDefault="00017B56" w:rsidP="00834966">
            <w:pPr>
              <w:rPr>
                <w:rStyle w:val="StyleBold"/>
                <w:bCs w:val="0"/>
                <w:caps/>
                <w:color w:val="365F91" w:themeColor="accent1" w:themeShade="BF"/>
                <w:sz w:val="28"/>
                <w:szCs w:val="28"/>
              </w:rPr>
            </w:pPr>
            <w:r w:rsidRPr="00017B56">
              <w:rPr>
                <w:rStyle w:val="StyleBold"/>
              </w:rPr>
              <w:t>Description</w:t>
            </w:r>
          </w:p>
        </w:tc>
        <w:tc>
          <w:tcPr>
            <w:tcW w:w="801" w:type="pct"/>
            <w:vAlign w:val="center"/>
          </w:tcPr>
          <w:p w14:paraId="5F84C20D" w14:textId="77777777" w:rsidR="00017B56" w:rsidRPr="00017B56" w:rsidRDefault="00017B56" w:rsidP="001C55B2">
            <w:pPr>
              <w:jc w:val="center"/>
              <w:rPr>
                <w:rStyle w:val="StyleBold"/>
              </w:rPr>
            </w:pPr>
            <w:r w:rsidRPr="00017B56">
              <w:rPr>
                <w:rStyle w:val="StyleBold"/>
              </w:rPr>
              <w:t>Points Available</w:t>
            </w:r>
          </w:p>
        </w:tc>
        <w:tc>
          <w:tcPr>
            <w:tcW w:w="843" w:type="pct"/>
            <w:vAlign w:val="center"/>
          </w:tcPr>
          <w:p w14:paraId="03155BFF" w14:textId="77777777" w:rsidR="00017B56" w:rsidRPr="00017B56" w:rsidRDefault="00017B56" w:rsidP="001C55B2">
            <w:pPr>
              <w:jc w:val="center"/>
              <w:rPr>
                <w:rStyle w:val="StyleBold"/>
              </w:rPr>
            </w:pPr>
            <w:r w:rsidRPr="00017B56">
              <w:rPr>
                <w:rStyle w:val="StyleBold"/>
              </w:rPr>
              <w:t>Points Claimed</w:t>
            </w:r>
          </w:p>
        </w:tc>
      </w:tr>
      <w:tr w:rsidR="0026389D" w14:paraId="51DADDA8" w14:textId="77777777" w:rsidTr="00AC0321">
        <w:tc>
          <w:tcPr>
            <w:tcW w:w="284" w:type="pct"/>
            <w:vAlign w:val="center"/>
          </w:tcPr>
          <w:p w14:paraId="1EBB90AC" w14:textId="1D4A7C62" w:rsidR="001A76C9" w:rsidRPr="0001066B" w:rsidRDefault="00F34B54" w:rsidP="0001066B">
            <w:pPr>
              <w:rPr>
                <w:b/>
              </w:rPr>
            </w:pPr>
            <w:r>
              <w:rPr>
                <w:b/>
              </w:rPr>
              <w:t>5</w:t>
            </w:r>
            <w:r w:rsidR="00BF1012" w:rsidRPr="0001066B">
              <w:rPr>
                <w:b/>
              </w:rPr>
              <w:t>.</w:t>
            </w:r>
            <w:r w:rsidR="00EC6668">
              <w:rPr>
                <w:b/>
              </w:rPr>
              <w:t>1</w:t>
            </w:r>
          </w:p>
        </w:tc>
        <w:tc>
          <w:tcPr>
            <w:tcW w:w="914" w:type="pct"/>
            <w:vAlign w:val="center"/>
          </w:tcPr>
          <w:p w14:paraId="1CA9CD69" w14:textId="77777777" w:rsidR="001A76C9" w:rsidRPr="0001066B" w:rsidRDefault="0001066B" w:rsidP="006313B9">
            <w:pPr>
              <w:rPr>
                <w:b/>
              </w:rPr>
            </w:pPr>
            <w:r>
              <w:rPr>
                <w:b/>
              </w:rPr>
              <w:t>Metering</w:t>
            </w:r>
          </w:p>
        </w:tc>
        <w:tc>
          <w:tcPr>
            <w:tcW w:w="2158" w:type="pct"/>
            <w:vAlign w:val="center"/>
          </w:tcPr>
          <w:p w14:paraId="3939EE17" w14:textId="77777777" w:rsidR="002B68D1" w:rsidRDefault="00BF1012">
            <w:r>
              <w:t>A</w:t>
            </w:r>
            <w:r w:rsidRPr="005D22BC">
              <w:t xml:space="preserve">ccessible metering </w:t>
            </w:r>
            <w:r>
              <w:t>is</w:t>
            </w:r>
            <w:r w:rsidRPr="005D22BC">
              <w:t xml:space="preserve"> provided to monitor </w:t>
            </w:r>
            <w:r>
              <w:t xml:space="preserve">building </w:t>
            </w:r>
            <w:r w:rsidRPr="005D22BC">
              <w:t>energy and water consumption</w:t>
            </w:r>
            <w:r>
              <w:t>,</w:t>
            </w:r>
            <w:r w:rsidRPr="005D22BC">
              <w:t xml:space="preserve"> </w:t>
            </w:r>
            <w:r>
              <w:t>including</w:t>
            </w:r>
            <w:r w:rsidRPr="005D22BC">
              <w:t xml:space="preserve"> all energy and water</w:t>
            </w:r>
            <w:r w:rsidR="0045258A" w:rsidRPr="0098168A">
              <w:t xml:space="preserve"> </w:t>
            </w:r>
            <w:r w:rsidR="0045258A">
              <w:t>sources and all</w:t>
            </w:r>
            <w:r w:rsidRPr="005D22BC">
              <w:t xml:space="preserve"> common </w:t>
            </w:r>
            <w:r>
              <w:t>and</w:t>
            </w:r>
            <w:r w:rsidRPr="005D22BC">
              <w:t xml:space="preserve"> major uses.</w:t>
            </w:r>
          </w:p>
        </w:tc>
        <w:tc>
          <w:tcPr>
            <w:tcW w:w="801" w:type="pct"/>
            <w:vAlign w:val="center"/>
          </w:tcPr>
          <w:p w14:paraId="7E6FC3FD" w14:textId="77777777" w:rsidR="001A76C9" w:rsidRDefault="006313B9" w:rsidP="001C55B2">
            <w:pPr>
              <w:jc w:val="center"/>
            </w:pPr>
            <w:r>
              <w:t xml:space="preserve">Minimum </w:t>
            </w:r>
            <w:r w:rsidR="00BF1012">
              <w:t>Requirement</w:t>
            </w:r>
          </w:p>
        </w:tc>
        <w:tc>
          <w:tcPr>
            <w:tcW w:w="843" w:type="pct"/>
            <w:vAlign w:val="center"/>
          </w:tcPr>
          <w:p w14:paraId="20BEC6BC" w14:textId="77777777" w:rsidR="001A76C9" w:rsidRDefault="00DC6211" w:rsidP="00DC6211">
            <w:pPr>
              <w:jc w:val="center"/>
            </w:pPr>
            <w:r>
              <w:rPr>
                <w:color w:val="8064A2" w:themeColor="accent4"/>
              </w:rPr>
              <w:t>[</w:t>
            </w:r>
            <w:r w:rsidR="006372C0">
              <w:rPr>
                <w:color w:val="8064A2" w:themeColor="accent4"/>
              </w:rPr>
              <w:t>Y/N</w:t>
            </w:r>
            <w:r w:rsidRPr="001A76C9">
              <w:rPr>
                <w:color w:val="8064A2" w:themeColor="accent4"/>
              </w:rPr>
              <w:t>]</w:t>
            </w:r>
          </w:p>
        </w:tc>
      </w:tr>
      <w:tr w:rsidR="0026389D" w14:paraId="0E720133" w14:textId="77777777" w:rsidTr="00AC0321">
        <w:tc>
          <w:tcPr>
            <w:tcW w:w="284" w:type="pct"/>
            <w:vAlign w:val="center"/>
          </w:tcPr>
          <w:p w14:paraId="54765B2F" w14:textId="07DA3A0F" w:rsidR="001A76C9" w:rsidRPr="0001066B" w:rsidRDefault="00F34B54" w:rsidP="0001066B">
            <w:pPr>
              <w:rPr>
                <w:b/>
              </w:rPr>
            </w:pPr>
            <w:r>
              <w:rPr>
                <w:b/>
              </w:rPr>
              <w:t>5.</w:t>
            </w:r>
            <w:r w:rsidR="00EC6668">
              <w:rPr>
                <w:b/>
              </w:rPr>
              <w:t>2</w:t>
            </w:r>
          </w:p>
        </w:tc>
        <w:tc>
          <w:tcPr>
            <w:tcW w:w="914" w:type="pct"/>
            <w:vAlign w:val="center"/>
          </w:tcPr>
          <w:p w14:paraId="5B94FC27" w14:textId="77777777" w:rsidR="001A76C9" w:rsidRPr="0001066B" w:rsidRDefault="00B21D3D">
            <w:pPr>
              <w:rPr>
                <w:b/>
              </w:rPr>
            </w:pPr>
            <w:r w:rsidRPr="0001066B">
              <w:rPr>
                <w:b/>
              </w:rPr>
              <w:t xml:space="preserve">Monitoring </w:t>
            </w:r>
            <w:r w:rsidR="006313B9">
              <w:rPr>
                <w:b/>
              </w:rPr>
              <w:t>System</w:t>
            </w:r>
          </w:p>
        </w:tc>
        <w:tc>
          <w:tcPr>
            <w:tcW w:w="2158" w:type="pct"/>
            <w:vAlign w:val="center"/>
          </w:tcPr>
          <w:p w14:paraId="7D9A5B73" w14:textId="77777777" w:rsidR="00BC142F" w:rsidRDefault="00BC142F" w:rsidP="0045258A">
            <w:pPr>
              <w:rPr>
                <w:caps/>
                <w:noProof/>
                <w:sz w:val="36"/>
              </w:rPr>
            </w:pPr>
            <w:r w:rsidRPr="00BC142F">
              <w:t>A</w:t>
            </w:r>
            <w:r w:rsidR="0045258A">
              <w:t>n automatic</w:t>
            </w:r>
            <w:r w:rsidR="00B21D3D" w:rsidRPr="00B21D3D">
              <w:t xml:space="preserve"> monitoring </w:t>
            </w:r>
            <w:r w:rsidR="0045258A">
              <w:t>system</w:t>
            </w:r>
            <w:r w:rsidR="0045258A" w:rsidRPr="00B21D3D">
              <w:t xml:space="preserve"> </w:t>
            </w:r>
            <w:r w:rsidR="00B21D3D" w:rsidRPr="00B21D3D">
              <w:t xml:space="preserve">is </w:t>
            </w:r>
            <w:r w:rsidR="0045258A">
              <w:t>provided</w:t>
            </w:r>
            <w:r w:rsidR="00B21D3D" w:rsidRPr="00B21D3D">
              <w:t>, capable of capturing and processing the data produced by the installed energy and water meters, and accurately and clearly presenting data consumption trends.</w:t>
            </w:r>
          </w:p>
        </w:tc>
        <w:tc>
          <w:tcPr>
            <w:tcW w:w="801" w:type="pct"/>
            <w:vAlign w:val="center"/>
          </w:tcPr>
          <w:p w14:paraId="25B35193" w14:textId="77777777" w:rsidR="001A76C9" w:rsidRDefault="00B21D3D" w:rsidP="001C55B2">
            <w:pPr>
              <w:jc w:val="center"/>
            </w:pPr>
            <w:r>
              <w:t>1</w:t>
            </w:r>
          </w:p>
        </w:tc>
        <w:tc>
          <w:tcPr>
            <w:tcW w:w="843" w:type="pct"/>
            <w:vAlign w:val="center"/>
          </w:tcPr>
          <w:sdt>
            <w:sdtPr>
              <w:rPr>
                <w:rFonts w:ascii="MS Gothic" w:eastAsia="MS Gothic" w:hAnsi="MS Gothic" w:cs="MS Gothic" w:hint="eastAsia"/>
              </w:rPr>
              <w:id w:val="1745529085"/>
              <w14:checkbox>
                <w14:checked w14:val="0"/>
                <w14:checkedState w14:val="2612" w14:font="MS Gothic"/>
                <w14:uncheckedState w14:val="2610" w14:font="MS Gothic"/>
              </w14:checkbox>
            </w:sdtPr>
            <w:sdtEndPr/>
            <w:sdtContent>
              <w:p w14:paraId="6B4D458C" w14:textId="77777777" w:rsidR="001A76C9" w:rsidRPr="00026E06" w:rsidRDefault="006372C0" w:rsidP="00026E06">
                <w:pPr>
                  <w:jc w:val="center"/>
                  <w:rPr>
                    <w:rFonts w:ascii="MS Gothic" w:eastAsia="MS Gothic" w:hAnsi="MS Gothic" w:cs="MS Gothic"/>
                  </w:rPr>
                </w:pPr>
                <w:r>
                  <w:rPr>
                    <w:rFonts w:ascii="MS Gothic" w:eastAsia="MS Gothic" w:hAnsi="MS Gothic" w:cs="MS Gothic" w:hint="eastAsia"/>
                  </w:rPr>
                  <w:t>☐</w:t>
                </w:r>
              </w:p>
            </w:sdtContent>
          </w:sdt>
        </w:tc>
      </w:tr>
    </w:tbl>
    <w:p w14:paraId="46A4C663" w14:textId="77777777" w:rsidR="009E45D5" w:rsidRDefault="009E45D5" w:rsidP="00543FCE">
      <w:bookmarkStart w:id="0" w:name="h.fwvpjw869anz"/>
      <w:bookmarkEnd w:id="0"/>
    </w:p>
    <w:p w14:paraId="3A5B9B08" w14:textId="77777777" w:rsidR="006372C0" w:rsidRPr="00FA0164" w:rsidRDefault="006372C0" w:rsidP="006372C0">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383"/>
        <w:gridCol w:w="1860"/>
      </w:tblGrid>
      <w:tr w:rsidR="006372C0" w:rsidRPr="00FA0164" w14:paraId="4C02A91F" w14:textId="77777777" w:rsidTr="000601D6">
        <w:tc>
          <w:tcPr>
            <w:tcW w:w="3994" w:type="pct"/>
            <w:vAlign w:val="center"/>
          </w:tcPr>
          <w:p w14:paraId="67575E4A" w14:textId="1EBB82F0" w:rsidR="006372C0" w:rsidRPr="00FA0164" w:rsidRDefault="006372C0" w:rsidP="000601D6">
            <w:r w:rsidRPr="00FA0164">
              <w:t xml:space="preserve">There are no project-specific </w:t>
            </w:r>
            <w:r w:rsidR="00EC6668">
              <w:t>T</w:t>
            </w:r>
            <w:r w:rsidRPr="00FA0164">
              <w:t xml:space="preserve">echnical </w:t>
            </w:r>
            <w:r w:rsidR="00EC6668">
              <w:t>Q</w:t>
            </w:r>
            <w:r w:rsidRPr="00FA0164">
              <w:t>uestions for this credit.</w:t>
            </w:r>
          </w:p>
        </w:tc>
        <w:tc>
          <w:tcPr>
            <w:tcW w:w="1006" w:type="pct"/>
          </w:tcPr>
          <w:p w14:paraId="1DC93BAA" w14:textId="77777777" w:rsidR="006372C0" w:rsidRPr="00FA0164" w:rsidRDefault="00286917" w:rsidP="000601D6">
            <w:pPr>
              <w:jc w:val="center"/>
            </w:pPr>
            <w:sdt>
              <w:sdtPr>
                <w:id w:val="585882101"/>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r w:rsidR="006372C0" w:rsidRPr="00FA0164" w14:paraId="29030BA6" w14:textId="77777777" w:rsidTr="000601D6">
        <w:tc>
          <w:tcPr>
            <w:tcW w:w="3994" w:type="pct"/>
            <w:vAlign w:val="center"/>
          </w:tcPr>
          <w:p w14:paraId="1D1EE53A" w14:textId="609AA644" w:rsidR="006372C0" w:rsidRPr="00FA0164" w:rsidRDefault="006372C0" w:rsidP="000601D6">
            <w:r w:rsidRPr="00FA0164">
              <w:t xml:space="preserve">There are project-specific </w:t>
            </w:r>
            <w:r w:rsidR="00EC6668">
              <w:t>T</w:t>
            </w:r>
            <w:r w:rsidRPr="00FA0164">
              <w:t xml:space="preserve">echnical </w:t>
            </w:r>
            <w:r w:rsidR="00EC6668">
              <w:t>Q</w:t>
            </w:r>
            <w:r w:rsidRPr="00FA0164">
              <w:t xml:space="preserve">uestions for this credit and all responses received from the </w:t>
            </w:r>
            <w:r w:rsidR="00FA38F5">
              <w:t>NZ</w:t>
            </w:r>
            <w:r w:rsidRPr="00FA0164">
              <w:t>GBC are attached.</w:t>
            </w:r>
          </w:p>
        </w:tc>
        <w:tc>
          <w:tcPr>
            <w:tcW w:w="1006" w:type="pct"/>
          </w:tcPr>
          <w:p w14:paraId="454CA92D" w14:textId="77777777" w:rsidR="006372C0" w:rsidRPr="00FA0164" w:rsidRDefault="00286917" w:rsidP="000601D6">
            <w:pPr>
              <w:jc w:val="center"/>
            </w:pPr>
            <w:sdt>
              <w:sdtPr>
                <w:id w:val="-1398285303"/>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bl>
    <w:p w14:paraId="74E2B326" w14:textId="77777777" w:rsidR="00BF1012" w:rsidRDefault="00BF1012" w:rsidP="00543FCE"/>
    <w:p w14:paraId="37FF9C76" w14:textId="77777777" w:rsidR="00BF1012" w:rsidRDefault="00BF1012">
      <w:pPr>
        <w:spacing w:before="0" w:after="0" w:line="240" w:lineRule="auto"/>
      </w:pPr>
      <w:r>
        <w:br w:type="page"/>
      </w:r>
    </w:p>
    <w:p w14:paraId="642224D2" w14:textId="20DB60A7" w:rsidR="002B68D1" w:rsidRDefault="00265B9E">
      <w:pPr>
        <w:pStyle w:val="Criterionsubheading"/>
        <w:numPr>
          <w:ilvl w:val="0"/>
          <w:numId w:val="0"/>
        </w:numPr>
      </w:pPr>
      <w:r>
        <w:lastRenderedPageBreak/>
        <w:t>5</w:t>
      </w:r>
      <w:r w:rsidR="00BF1012">
        <w:t>.</w:t>
      </w:r>
      <w:r w:rsidR="00CC10A8">
        <w:t>1</w:t>
      </w:r>
      <w:r w:rsidR="00BF1012">
        <w:t xml:space="preserve"> </w:t>
      </w:r>
      <w:r w:rsidRPr="00265B9E">
        <w:t>Metering</w:t>
      </w:r>
    </w:p>
    <w:p w14:paraId="0CEB70D9" w14:textId="77777777" w:rsidR="0045258A" w:rsidRDefault="0045258A" w:rsidP="00C84DF5">
      <w:r>
        <w:t xml:space="preserve">The project has </w:t>
      </w:r>
      <w:r w:rsidRPr="0045258A">
        <w:t>provide</w:t>
      </w:r>
      <w:r>
        <w:t>d</w:t>
      </w:r>
      <w:r w:rsidRPr="0045258A">
        <w:t xml:space="preserve"> accessible metering to all energy and water sources coming into the project, and all energy and water common uses and major uses within the project</w:t>
      </w:r>
      <w:r>
        <w:t xml:space="preserve"> as follows: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F0E45" w14:paraId="03124469" w14:textId="77777777" w:rsidTr="00F34B54">
        <w:tc>
          <w:tcPr>
            <w:tcW w:w="3994" w:type="pct"/>
            <w:vAlign w:val="center"/>
          </w:tcPr>
          <w:p w14:paraId="3F54DF2B" w14:textId="0DD21C10" w:rsidR="00F74D54" w:rsidRPr="004A18FE" w:rsidRDefault="00265B9E">
            <w:pPr>
              <w:pStyle w:val="Heading4"/>
            </w:pPr>
            <w:r w:rsidRPr="004A18FE">
              <w:t>5</w:t>
            </w:r>
            <w:r w:rsidR="00F74D54" w:rsidRPr="004A18FE">
              <w:t>.</w:t>
            </w:r>
            <w:r w:rsidR="00CC10A8">
              <w:t>1</w:t>
            </w:r>
            <w:r w:rsidR="00F74D54" w:rsidRPr="004A18FE">
              <w:t>.1 Metering distinct uses or floors</w:t>
            </w:r>
          </w:p>
          <w:p w14:paraId="36024026" w14:textId="77777777" w:rsidR="00DF0E45" w:rsidRPr="003A2BE3" w:rsidRDefault="00F74D54" w:rsidP="00F74D54">
            <w:r>
              <w:t xml:space="preserve">All energy and water </w:t>
            </w:r>
            <w:r w:rsidRPr="005D22BC">
              <w:t xml:space="preserve">major </w:t>
            </w:r>
            <w:r>
              <w:t>uses have been metered (by area or function).</w:t>
            </w:r>
          </w:p>
        </w:tc>
        <w:tc>
          <w:tcPr>
            <w:tcW w:w="1006" w:type="pct"/>
            <w:vAlign w:val="center"/>
          </w:tcPr>
          <w:sdt>
            <w:sdtPr>
              <w:rPr>
                <w:rFonts w:ascii="MS Gothic" w:eastAsia="MS Gothic" w:hAnsi="MS Gothic" w:cs="MS Gothic" w:hint="eastAsia"/>
              </w:rPr>
              <w:id w:val="1509788806"/>
              <w14:checkbox>
                <w14:checked w14:val="0"/>
                <w14:checkedState w14:val="2612" w14:font="MS Gothic"/>
                <w14:uncheckedState w14:val="2610" w14:font="MS Gothic"/>
              </w14:checkbox>
            </w:sdtPr>
            <w:sdtEndPr/>
            <w:sdtContent>
              <w:p w14:paraId="0F63CF3E" w14:textId="77777777" w:rsidR="00DF0E45" w:rsidRPr="003A2BE3" w:rsidRDefault="00533B76" w:rsidP="00C17D7D">
                <w:pPr>
                  <w:jc w:val="center"/>
                </w:pPr>
                <w:r>
                  <w:rPr>
                    <w:rFonts w:ascii="MS Gothic" w:eastAsia="MS Gothic" w:hAnsi="MS Gothic" w:cs="MS Gothic" w:hint="eastAsia"/>
                  </w:rPr>
                  <w:t>☐</w:t>
                </w:r>
              </w:p>
            </w:sdtContent>
          </w:sdt>
        </w:tc>
      </w:tr>
      <w:tr w:rsidR="0001066B" w14:paraId="4C148C6F" w14:textId="77777777" w:rsidTr="00F34B54">
        <w:tc>
          <w:tcPr>
            <w:tcW w:w="3994" w:type="pct"/>
            <w:vAlign w:val="center"/>
          </w:tcPr>
          <w:p w14:paraId="6ED71D2D" w14:textId="1A746534" w:rsidR="00F74D54" w:rsidRPr="00661DD7" w:rsidRDefault="00265B9E">
            <w:pPr>
              <w:pStyle w:val="Heading4"/>
            </w:pPr>
            <w:r>
              <w:t>5</w:t>
            </w:r>
            <w:r w:rsidR="00F74D54">
              <w:t>.</w:t>
            </w:r>
            <w:r w:rsidR="00CC10A8">
              <w:t>1</w:t>
            </w:r>
            <w:r w:rsidR="00F74D54">
              <w:t xml:space="preserve">.2 </w:t>
            </w:r>
            <w:bookmarkStart w:id="1" w:name="h.oymuazavnoe"/>
            <w:bookmarkStart w:id="2" w:name="h.8223keevm2ky"/>
            <w:bookmarkStart w:id="3" w:name="h.n241xsk0frtw"/>
            <w:bookmarkEnd w:id="1"/>
            <w:bookmarkEnd w:id="2"/>
            <w:bookmarkEnd w:id="3"/>
            <w:r w:rsidR="00F74D54" w:rsidRPr="00661DD7">
              <w:t>Water and energy meters</w:t>
            </w:r>
            <w:r w:rsidR="00F74D54">
              <w:t xml:space="preserve"> accuracy and accessibility</w:t>
            </w:r>
          </w:p>
          <w:p w14:paraId="4D87278F" w14:textId="77777777" w:rsidR="0001066B" w:rsidRDefault="00F74D54" w:rsidP="00D61474">
            <w:pPr>
              <w:rPr>
                <w:rStyle w:val="DocumentTextbody"/>
              </w:rPr>
            </w:pPr>
            <w:r>
              <w:rPr>
                <w:color w:val="auto"/>
              </w:rPr>
              <w:t>All u</w:t>
            </w:r>
            <w:r w:rsidRPr="00661DD7">
              <w:rPr>
                <w:color w:val="auto"/>
              </w:rPr>
              <w:t xml:space="preserve">tility </w:t>
            </w:r>
            <w:r>
              <w:rPr>
                <w:color w:val="auto"/>
              </w:rPr>
              <w:t xml:space="preserve">and non-utility </w:t>
            </w:r>
            <w:r w:rsidRPr="00661DD7">
              <w:rPr>
                <w:color w:val="auto"/>
              </w:rPr>
              <w:t xml:space="preserve">meters meet </w:t>
            </w:r>
            <w:r>
              <w:rPr>
                <w:color w:val="auto"/>
              </w:rPr>
              <w:t xml:space="preserve">recognised </w:t>
            </w:r>
            <w:r w:rsidRPr="00661DD7">
              <w:rPr>
                <w:color w:val="auto"/>
              </w:rPr>
              <w:t>metering guidelines</w:t>
            </w:r>
            <w:r>
              <w:rPr>
                <w:color w:val="auto"/>
              </w:rPr>
              <w:t xml:space="preserve">. </w:t>
            </w:r>
            <w:r w:rsidRPr="00661DD7">
              <w:rPr>
                <w:color w:val="auto"/>
              </w:rPr>
              <w:t xml:space="preserve">Meters </w:t>
            </w:r>
            <w:proofErr w:type="gramStart"/>
            <w:r w:rsidR="0045258A">
              <w:rPr>
                <w:color w:val="auto"/>
              </w:rPr>
              <w:t>are</w:t>
            </w:r>
            <w:r w:rsidRPr="00661DD7">
              <w:rPr>
                <w:color w:val="auto"/>
              </w:rPr>
              <w:t xml:space="preserve"> located in</w:t>
            </w:r>
            <w:proofErr w:type="gramEnd"/>
            <w:r w:rsidRPr="00661DD7">
              <w:rPr>
                <w:color w:val="auto"/>
              </w:rPr>
              <w:t xml:space="preserve"> an area that allows regular monitoring and maintenance by facilities managers and other facilities management p</w:t>
            </w:r>
            <w:r>
              <w:rPr>
                <w:color w:val="auto"/>
              </w:rPr>
              <w:t>ersonnel</w:t>
            </w:r>
            <w:r w:rsidRPr="00661DD7">
              <w:rPr>
                <w:color w:val="auto"/>
              </w:rPr>
              <w:t>.</w:t>
            </w:r>
          </w:p>
        </w:tc>
        <w:tc>
          <w:tcPr>
            <w:tcW w:w="1006" w:type="pct"/>
            <w:vAlign w:val="center"/>
          </w:tcPr>
          <w:sdt>
            <w:sdtPr>
              <w:rPr>
                <w:rFonts w:ascii="MS Gothic" w:eastAsia="MS Gothic" w:hAnsi="MS Gothic" w:cs="MS Gothic" w:hint="eastAsia"/>
              </w:rPr>
              <w:id w:val="-79681975"/>
              <w14:checkbox>
                <w14:checked w14:val="0"/>
                <w14:checkedState w14:val="2612" w14:font="MS Gothic"/>
                <w14:uncheckedState w14:val="2610" w14:font="MS Gothic"/>
              </w14:checkbox>
            </w:sdtPr>
            <w:sdtEndPr/>
            <w:sdtContent>
              <w:p w14:paraId="55056C32" w14:textId="77777777" w:rsidR="0001066B" w:rsidRPr="003A2BE3" w:rsidRDefault="00320509" w:rsidP="00C17D7D">
                <w:pPr>
                  <w:jc w:val="center"/>
                  <w:rPr>
                    <w:rFonts w:ascii="MS Gothic" w:eastAsia="MS Gothic" w:hAnsi="MS Gothic" w:cs="MS Gothic"/>
                  </w:rPr>
                </w:pPr>
                <w:r>
                  <w:rPr>
                    <w:rFonts w:ascii="MS Gothic" w:eastAsia="MS Gothic" w:hAnsi="MS Gothic" w:cs="MS Gothic" w:hint="eastAsia"/>
                  </w:rPr>
                  <w:t>☐</w:t>
                </w:r>
              </w:p>
            </w:sdtContent>
          </w:sdt>
        </w:tc>
      </w:tr>
      <w:tr w:rsidR="005E00A9" w14:paraId="7FD8923E" w14:textId="77777777" w:rsidTr="00F34B54">
        <w:tc>
          <w:tcPr>
            <w:tcW w:w="3994" w:type="pct"/>
            <w:vAlign w:val="center"/>
          </w:tcPr>
          <w:p w14:paraId="4B5C6919" w14:textId="49365A67" w:rsidR="005E00A9" w:rsidRDefault="005E00A9">
            <w:pPr>
              <w:pStyle w:val="Heading4"/>
            </w:pPr>
            <w:r>
              <w:t>5.</w:t>
            </w:r>
            <w:r w:rsidR="00CC10A8">
              <w:t xml:space="preserve">1.3 </w:t>
            </w:r>
            <w:r>
              <w:t>Energy Metering Integrity</w:t>
            </w:r>
          </w:p>
          <w:p w14:paraId="3338B7B4" w14:textId="77777777" w:rsidR="005E00A9" w:rsidRPr="00AC0321" w:rsidRDefault="005E00A9" w:rsidP="00AC0321">
            <w:r w:rsidRPr="00AC0321">
              <w:t xml:space="preserve">All meters and metering systems are commissioned and validated in accordance with the most current </w:t>
            </w:r>
            <w:proofErr w:type="gramStart"/>
            <w:r w:rsidRPr="00AC0321">
              <w:t>protocols, and</w:t>
            </w:r>
            <w:proofErr w:type="gramEnd"/>
            <w:r w:rsidRPr="00AC0321">
              <w:t xml:space="preserve"> are capable of producing alerts if any inaccuracies in the meter network are found.</w:t>
            </w:r>
          </w:p>
        </w:tc>
        <w:tc>
          <w:tcPr>
            <w:tcW w:w="1006" w:type="pct"/>
            <w:vAlign w:val="center"/>
          </w:tcPr>
          <w:p w14:paraId="21EC4324" w14:textId="77777777" w:rsidR="005E00A9" w:rsidRDefault="00286917" w:rsidP="005E00A9">
            <w:pPr>
              <w:jc w:val="center"/>
              <w:rPr>
                <w:rFonts w:ascii="MS Gothic" w:eastAsia="MS Gothic" w:hAnsi="MS Gothic" w:cs="MS Gothic"/>
              </w:rPr>
            </w:pPr>
            <w:sdt>
              <w:sdtPr>
                <w:id w:val="-213356256"/>
                <w14:checkbox>
                  <w14:checked w14:val="0"/>
                  <w14:checkedState w14:val="2612" w14:font="MS Gothic"/>
                  <w14:uncheckedState w14:val="2610" w14:font="MS Gothic"/>
                </w14:checkbox>
              </w:sdtPr>
              <w:sdtEndPr/>
              <w:sdtContent>
                <w:r w:rsidR="005E00A9" w:rsidRPr="007147CF">
                  <w:rPr>
                    <w:rFonts w:ascii="MS Gothic" w:eastAsia="MS Gothic" w:hAnsi="MS Gothic" w:hint="eastAsia"/>
                  </w:rPr>
                  <w:t>☐</w:t>
                </w:r>
              </w:sdtContent>
            </w:sdt>
          </w:p>
        </w:tc>
      </w:tr>
      <w:tr w:rsidR="005E00A9" w14:paraId="08D5715E" w14:textId="77777777" w:rsidTr="00F34B54">
        <w:tc>
          <w:tcPr>
            <w:tcW w:w="3994" w:type="pct"/>
            <w:vAlign w:val="center"/>
          </w:tcPr>
          <w:p w14:paraId="326F5062" w14:textId="4961904D" w:rsidR="005E00A9" w:rsidRPr="00661DD7" w:rsidRDefault="005E00A9">
            <w:pPr>
              <w:pStyle w:val="Heading4"/>
            </w:pPr>
            <w:r>
              <w:t>5.</w:t>
            </w:r>
            <w:r w:rsidR="00CC10A8">
              <w:t>1.4</w:t>
            </w:r>
            <w:r>
              <w:t xml:space="preserve"> </w:t>
            </w:r>
            <w:bookmarkStart w:id="4" w:name="h.pj9pfvkdoe5j"/>
            <w:bookmarkStart w:id="5" w:name="h.72jnp3k0iug"/>
            <w:bookmarkEnd w:id="4"/>
            <w:bookmarkEnd w:id="5"/>
            <w:r w:rsidRPr="00661DD7">
              <w:t xml:space="preserve">Small </w:t>
            </w:r>
            <w:proofErr w:type="spellStart"/>
            <w:r>
              <w:t>fitout</w:t>
            </w:r>
            <w:r w:rsidRPr="00661DD7">
              <w:t>s</w:t>
            </w:r>
            <w:proofErr w:type="spellEnd"/>
          </w:p>
          <w:p w14:paraId="736B7CD1" w14:textId="77777777" w:rsidR="005E00A9" w:rsidRPr="00181AA5" w:rsidRDefault="005E00A9" w:rsidP="005E00A9">
            <w:pPr>
              <w:rPr>
                <w:rStyle w:val="DocumentTextbody"/>
                <w:color w:val="000000"/>
              </w:rPr>
            </w:pPr>
            <w:r>
              <w:t>T</w:t>
            </w:r>
            <w:r w:rsidRPr="00661DD7">
              <w:t xml:space="preserve">he </w:t>
            </w:r>
            <w:r>
              <w:t>fitout</w:t>
            </w:r>
            <w:r w:rsidRPr="00661DD7">
              <w:t xml:space="preserve"> </w:t>
            </w:r>
            <w:r>
              <w:t>has a Gross Floor Area smaller than</w:t>
            </w:r>
            <w:r w:rsidRPr="00661DD7">
              <w:t xml:space="preserve"> </w:t>
            </w:r>
            <w:r>
              <w:t>500m</w:t>
            </w:r>
            <w:r w:rsidRPr="00430888">
              <w:rPr>
                <w:vertAlign w:val="superscript"/>
              </w:rPr>
              <w:t>2</w:t>
            </w:r>
            <w:r>
              <w:t xml:space="preserve"> and</w:t>
            </w:r>
            <w:r w:rsidRPr="00661DD7">
              <w:t xml:space="preserve"> </w:t>
            </w:r>
            <w:r>
              <w:t>no</w:t>
            </w:r>
            <w:r w:rsidRPr="00661DD7">
              <w:t xml:space="preserve"> specialist equipment is present in the </w:t>
            </w:r>
            <w:r>
              <w:t>fitout. A</w:t>
            </w:r>
            <w:r w:rsidRPr="00661DD7">
              <w:t xml:space="preserve"> single meter for energy and a single meter for water </w:t>
            </w:r>
            <w:r>
              <w:t>is provided and is</w:t>
            </w:r>
            <w:r w:rsidRPr="00661DD7">
              <w:t xml:space="preserve"> accessible to the building manager</w:t>
            </w:r>
            <w:r>
              <w:t>.</w:t>
            </w:r>
          </w:p>
        </w:tc>
        <w:tc>
          <w:tcPr>
            <w:tcW w:w="1006" w:type="pct"/>
            <w:vAlign w:val="center"/>
          </w:tcPr>
          <w:sdt>
            <w:sdtPr>
              <w:rPr>
                <w:rFonts w:ascii="MS Gothic" w:eastAsia="MS Gothic" w:hAnsi="MS Gothic" w:cs="MS Gothic" w:hint="eastAsia"/>
              </w:rPr>
              <w:id w:val="-662784847"/>
              <w14:checkbox>
                <w14:checked w14:val="0"/>
                <w14:checkedState w14:val="2612" w14:font="MS Gothic"/>
                <w14:uncheckedState w14:val="2610" w14:font="MS Gothic"/>
              </w14:checkbox>
            </w:sdtPr>
            <w:sdtEndPr/>
            <w:sdtContent>
              <w:p w14:paraId="7DA0471F" w14:textId="77777777" w:rsidR="005E00A9" w:rsidRPr="003A2BE3" w:rsidRDefault="005E00A9" w:rsidP="005E00A9">
                <w:pPr>
                  <w:jc w:val="center"/>
                  <w:rPr>
                    <w:rFonts w:ascii="MS Gothic" w:eastAsia="MS Gothic" w:hAnsi="MS Gothic" w:cs="MS Gothic"/>
                  </w:rPr>
                </w:pPr>
                <w:r>
                  <w:rPr>
                    <w:rFonts w:ascii="MS Gothic" w:eastAsia="MS Gothic" w:hAnsi="MS Gothic" w:cs="MS Gothic" w:hint="eastAsia"/>
                  </w:rPr>
                  <w:t>☐</w:t>
                </w:r>
              </w:p>
            </w:sdtContent>
          </w:sdt>
        </w:tc>
      </w:tr>
    </w:tbl>
    <w:p w14:paraId="7F6AD56C" w14:textId="77777777" w:rsidR="00533B76" w:rsidRPr="00834966" w:rsidRDefault="00533B76" w:rsidP="001B20D0">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7C112938" w14:textId="77777777" w:rsidTr="006B5928">
        <w:tc>
          <w:tcPr>
            <w:tcW w:w="6912" w:type="dxa"/>
            <w:shd w:val="clear" w:color="auto" w:fill="FFE69D"/>
          </w:tcPr>
          <w:p w14:paraId="408A8BDE"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E24926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8BC8A02" w14:textId="77777777" w:rsidTr="006B5928">
        <w:tc>
          <w:tcPr>
            <w:tcW w:w="6912" w:type="dxa"/>
          </w:tcPr>
          <w:p w14:paraId="39674533" w14:textId="77777777" w:rsidR="00533B76" w:rsidRDefault="00533B76" w:rsidP="006B5928">
            <w:pPr>
              <w:pStyle w:val="Bluetext"/>
              <w:rPr>
                <w:szCs w:val="20"/>
              </w:rPr>
            </w:pPr>
            <w:r w:rsidRPr="001A76C9">
              <w:t>[####]</w:t>
            </w:r>
          </w:p>
        </w:tc>
        <w:tc>
          <w:tcPr>
            <w:tcW w:w="2331" w:type="dxa"/>
          </w:tcPr>
          <w:p w14:paraId="49D6991B" w14:textId="77777777" w:rsidR="00533B76" w:rsidRDefault="00533B76" w:rsidP="006B5928">
            <w:pPr>
              <w:pStyle w:val="Bluetext"/>
              <w:jc w:val="center"/>
              <w:rPr>
                <w:szCs w:val="20"/>
              </w:rPr>
            </w:pPr>
            <w:r w:rsidRPr="001A76C9">
              <w:t>[####]</w:t>
            </w:r>
          </w:p>
        </w:tc>
      </w:tr>
      <w:tr w:rsidR="00533B76" w14:paraId="049B8A6A" w14:textId="77777777" w:rsidTr="006B5928">
        <w:tc>
          <w:tcPr>
            <w:tcW w:w="6912" w:type="dxa"/>
          </w:tcPr>
          <w:p w14:paraId="04074978" w14:textId="77777777" w:rsidR="00533B76" w:rsidRDefault="00533B76" w:rsidP="006B5928">
            <w:pPr>
              <w:pStyle w:val="Bluetext"/>
              <w:rPr>
                <w:szCs w:val="20"/>
              </w:rPr>
            </w:pPr>
            <w:r w:rsidRPr="001A76C9">
              <w:t>[####]</w:t>
            </w:r>
          </w:p>
        </w:tc>
        <w:tc>
          <w:tcPr>
            <w:tcW w:w="2331" w:type="dxa"/>
          </w:tcPr>
          <w:p w14:paraId="269A32CC" w14:textId="77777777" w:rsidR="00533B76" w:rsidRDefault="00533B76" w:rsidP="006B5928">
            <w:pPr>
              <w:pStyle w:val="Bluetext"/>
              <w:jc w:val="center"/>
              <w:rPr>
                <w:szCs w:val="20"/>
              </w:rPr>
            </w:pPr>
            <w:r w:rsidRPr="001A76C9">
              <w:t>[####]</w:t>
            </w:r>
          </w:p>
        </w:tc>
      </w:tr>
    </w:tbl>
    <w:p w14:paraId="5E19B0DD" w14:textId="77777777" w:rsidR="00533B76" w:rsidRDefault="00533B76">
      <w:pPr>
        <w:spacing w:before="0" w:after="0" w:line="240" w:lineRule="auto"/>
        <w:rPr>
          <w:rFonts w:eastAsia="Times New Roman"/>
          <w:caps/>
          <w:noProof/>
          <w:color w:val="FFC10E"/>
          <w:sz w:val="36"/>
          <w:szCs w:val="32"/>
        </w:rPr>
      </w:pPr>
      <w:r>
        <w:br w:type="page"/>
      </w:r>
    </w:p>
    <w:p w14:paraId="1AA2FC82" w14:textId="7C85A24B" w:rsidR="002B68D1" w:rsidRDefault="00265B9E">
      <w:pPr>
        <w:pStyle w:val="Criterionsubheading"/>
        <w:numPr>
          <w:ilvl w:val="0"/>
          <w:numId w:val="0"/>
        </w:numPr>
      </w:pPr>
      <w:r>
        <w:lastRenderedPageBreak/>
        <w:t>5</w:t>
      </w:r>
      <w:r w:rsidR="00BF1012">
        <w:t>.</w:t>
      </w:r>
      <w:r w:rsidR="00CC10A8">
        <w:t>2</w:t>
      </w:r>
      <w:r w:rsidR="00BF1012">
        <w:t xml:space="preserve"> </w:t>
      </w:r>
      <w:r w:rsidR="001F40E6" w:rsidRPr="001F40E6">
        <w:t xml:space="preserve">Monitoring </w:t>
      </w:r>
      <w:r w:rsidR="006313B9">
        <w:t>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1F40E6" w14:paraId="09A06524" w14:textId="77777777" w:rsidTr="00F34B54">
        <w:tc>
          <w:tcPr>
            <w:tcW w:w="3994" w:type="pct"/>
            <w:vAlign w:val="center"/>
          </w:tcPr>
          <w:p w14:paraId="79BDC21E" w14:textId="60A3CF52" w:rsidR="004C5E1C" w:rsidRDefault="00265B9E">
            <w:pPr>
              <w:pStyle w:val="Heading4"/>
            </w:pPr>
            <w:r>
              <w:t>5</w:t>
            </w:r>
            <w:r w:rsidR="004C5E1C">
              <w:t>.</w:t>
            </w:r>
            <w:r w:rsidR="00CC10A8">
              <w:t>2</w:t>
            </w:r>
            <w:r w:rsidR="004C5E1C">
              <w:t xml:space="preserve">.1 </w:t>
            </w:r>
            <w:r w:rsidR="004C5E1C" w:rsidRPr="00281675">
              <w:t xml:space="preserve">Monitoring </w:t>
            </w:r>
            <w:r w:rsidR="004C5E1C">
              <w:t>s</w:t>
            </w:r>
            <w:r w:rsidR="004C5E1C" w:rsidRPr="00281675">
              <w:t>trategy</w:t>
            </w:r>
          </w:p>
          <w:p w14:paraId="7FCCF041" w14:textId="1A3D2CCA" w:rsidR="00124779" w:rsidRDefault="001F40E6" w:rsidP="0045258A">
            <w:r>
              <w:t xml:space="preserve">A monitoring strategy has been developed in accordance with a recognised standard and </w:t>
            </w:r>
            <w:r w:rsidR="004C5E1C">
              <w:t>provides appropriate information to</w:t>
            </w:r>
            <w:r>
              <w:t xml:space="preserve"> the building manager.</w:t>
            </w:r>
            <w:r w:rsidR="001701C3">
              <w:t xml:space="preserve"> This monitoring strategy complies with</w:t>
            </w:r>
            <w:r w:rsidR="00533B76">
              <w:t xml:space="preserve"> the Compliance Requirements under</w:t>
            </w:r>
            <w:r w:rsidR="001701C3">
              <w:t xml:space="preserve"> </w:t>
            </w:r>
            <w:r w:rsidR="0045258A">
              <w:t>5.</w:t>
            </w:r>
            <w:r w:rsidR="00CC10A8">
              <w:t>2</w:t>
            </w:r>
            <w:r w:rsidR="0045258A">
              <w:t>.1</w:t>
            </w:r>
            <w:r w:rsidR="001701C3">
              <w:t>.</w:t>
            </w:r>
          </w:p>
        </w:tc>
        <w:tc>
          <w:tcPr>
            <w:tcW w:w="1006" w:type="pct"/>
            <w:vAlign w:val="center"/>
          </w:tcPr>
          <w:sdt>
            <w:sdtPr>
              <w:rPr>
                <w:rFonts w:ascii="MS Gothic" w:eastAsia="MS Gothic" w:hAnsi="MS Gothic" w:cs="MS Gothic" w:hint="eastAsia"/>
              </w:rPr>
              <w:id w:val="-1692365727"/>
              <w14:checkbox>
                <w14:checked w14:val="0"/>
                <w14:checkedState w14:val="2612" w14:font="MS Gothic"/>
                <w14:uncheckedState w14:val="2610" w14:font="MS Gothic"/>
              </w14:checkbox>
            </w:sdtPr>
            <w:sdtEndPr/>
            <w:sdtContent>
              <w:p w14:paraId="7429FB73" w14:textId="77777777" w:rsidR="001F40E6" w:rsidRPr="003A2BE3" w:rsidRDefault="00DC6211" w:rsidP="00401A18">
                <w:pPr>
                  <w:jc w:val="center"/>
                  <w:rPr>
                    <w:rFonts w:ascii="MS Gothic" w:eastAsia="MS Gothic" w:hAnsi="MS Gothic" w:cs="MS Gothic"/>
                  </w:rPr>
                </w:pPr>
                <w:r>
                  <w:rPr>
                    <w:rFonts w:ascii="MS Gothic" w:eastAsia="MS Gothic" w:hAnsi="MS Gothic" w:cs="MS Gothic" w:hint="eastAsia"/>
                  </w:rPr>
                  <w:t>☐</w:t>
                </w:r>
              </w:p>
            </w:sdtContent>
          </w:sdt>
        </w:tc>
      </w:tr>
    </w:tbl>
    <w:p w14:paraId="6954BB04" w14:textId="77777777" w:rsidR="00DC58D7" w:rsidRDefault="00DC58D7" w:rsidP="00DC58D7">
      <w:r>
        <w:t>Provide a</w:t>
      </w:r>
      <w:r w:rsidRPr="00BB7D6C">
        <w:t xml:space="preserve"> description of </w:t>
      </w:r>
      <w:r w:rsidRPr="00644150">
        <w:t xml:space="preserve">the </w:t>
      </w:r>
      <w:r w:rsidR="00943FDE">
        <w:t>monitoring strategy developed and details of the metering schedule, location and type of meter and the estimated loads for water and energy.</w:t>
      </w:r>
    </w:p>
    <w:p w14:paraId="72977758"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37CA649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A81541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E84A7E9"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22A8B8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536C96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C58D7" w:rsidRPr="003A2BE3" w14:paraId="56D2D12E" w14:textId="77777777" w:rsidTr="008567D1">
        <w:tc>
          <w:tcPr>
            <w:tcW w:w="3994" w:type="pct"/>
            <w:vAlign w:val="center"/>
          </w:tcPr>
          <w:p w14:paraId="51DA3436" w14:textId="79534B07" w:rsidR="00DC58D7" w:rsidRPr="0015416E" w:rsidRDefault="00DC58D7">
            <w:pPr>
              <w:pStyle w:val="Heading4"/>
            </w:pPr>
            <w:r>
              <w:t>5</w:t>
            </w:r>
            <w:r w:rsidRPr="0015416E">
              <w:t>.</w:t>
            </w:r>
            <w:r w:rsidR="00CC10A8">
              <w:t>2</w:t>
            </w:r>
            <w:r w:rsidRPr="0015416E">
              <w:t>.2 Automatic monitoring system</w:t>
            </w:r>
          </w:p>
          <w:p w14:paraId="3B11DEBF" w14:textId="7AB49825" w:rsidR="00DC58D7" w:rsidRDefault="00DC58D7" w:rsidP="008567D1">
            <w:r>
              <w:t>The project includes an automated monitoring system which captures data from all energy and water meters within the project and provides accurate and easily read reports on consumption trends in accordance with the Compliance Requirements under 5.</w:t>
            </w:r>
            <w:r w:rsidR="00CC10A8">
              <w:t>2</w:t>
            </w:r>
            <w:r>
              <w:t>.2.</w:t>
            </w:r>
          </w:p>
        </w:tc>
        <w:tc>
          <w:tcPr>
            <w:tcW w:w="1006" w:type="pct"/>
            <w:vAlign w:val="center"/>
          </w:tcPr>
          <w:sdt>
            <w:sdtPr>
              <w:rPr>
                <w:rFonts w:ascii="MS Gothic" w:eastAsia="MS Gothic" w:hAnsi="MS Gothic" w:cs="MS Gothic" w:hint="eastAsia"/>
              </w:rPr>
              <w:id w:val="-1381547010"/>
              <w14:checkbox>
                <w14:checked w14:val="0"/>
                <w14:checkedState w14:val="2612" w14:font="MS Gothic"/>
                <w14:uncheckedState w14:val="2610" w14:font="MS Gothic"/>
              </w14:checkbox>
            </w:sdtPr>
            <w:sdtEndPr/>
            <w:sdtContent>
              <w:p w14:paraId="379B2B24" w14:textId="77777777" w:rsidR="00DC58D7" w:rsidRPr="003A2BE3" w:rsidRDefault="00DC58D7" w:rsidP="008567D1">
                <w:pPr>
                  <w:jc w:val="center"/>
                </w:pPr>
                <w:r>
                  <w:rPr>
                    <w:rFonts w:ascii="MS Gothic" w:eastAsia="MS Gothic" w:hAnsi="MS Gothic" w:cs="MS Gothic" w:hint="eastAsia"/>
                  </w:rPr>
                  <w:t>☐</w:t>
                </w:r>
              </w:p>
            </w:sdtContent>
          </w:sdt>
        </w:tc>
      </w:tr>
    </w:tbl>
    <w:p w14:paraId="70AFA807" w14:textId="77777777" w:rsidR="00DC58D7" w:rsidRDefault="00DC58D7" w:rsidP="00DC58D7">
      <w:r>
        <w:t>Provide a</w:t>
      </w:r>
      <w:r w:rsidRPr="00BB7D6C">
        <w:t xml:space="preserve"> description of </w:t>
      </w:r>
      <w:r w:rsidRPr="00644150">
        <w:t xml:space="preserve">the </w:t>
      </w:r>
      <w:r w:rsidR="00943FDE">
        <w:t>automatic monitoring system capabilities.</w:t>
      </w:r>
    </w:p>
    <w:p w14:paraId="1DCDF7FA"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01AEE6C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DD8E3B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4A3F75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155712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5E2617F"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8C322CB" w14:textId="77777777" w:rsidR="001B20D0" w:rsidRPr="00834966" w:rsidRDefault="00533B76" w:rsidP="00533B76">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3A7220D3" w14:textId="77777777" w:rsidTr="006B5928">
        <w:tc>
          <w:tcPr>
            <w:tcW w:w="6912" w:type="dxa"/>
            <w:shd w:val="clear" w:color="auto" w:fill="FFE69D"/>
          </w:tcPr>
          <w:p w14:paraId="211AC7E6"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B73899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5107689" w14:textId="77777777" w:rsidTr="006B5928">
        <w:tc>
          <w:tcPr>
            <w:tcW w:w="6912" w:type="dxa"/>
          </w:tcPr>
          <w:p w14:paraId="4762169E" w14:textId="77777777" w:rsidR="00533B76" w:rsidRDefault="00533B76" w:rsidP="006B5928">
            <w:pPr>
              <w:pStyle w:val="Bluetext"/>
              <w:rPr>
                <w:szCs w:val="20"/>
              </w:rPr>
            </w:pPr>
            <w:r w:rsidRPr="001A76C9">
              <w:t>[####]</w:t>
            </w:r>
          </w:p>
        </w:tc>
        <w:tc>
          <w:tcPr>
            <w:tcW w:w="2331" w:type="dxa"/>
          </w:tcPr>
          <w:p w14:paraId="190A8EAE" w14:textId="77777777" w:rsidR="00533B76" w:rsidRDefault="00533B76" w:rsidP="006B5928">
            <w:pPr>
              <w:pStyle w:val="Bluetext"/>
              <w:jc w:val="center"/>
              <w:rPr>
                <w:szCs w:val="20"/>
              </w:rPr>
            </w:pPr>
            <w:r w:rsidRPr="001A76C9">
              <w:t>[####]</w:t>
            </w:r>
          </w:p>
        </w:tc>
      </w:tr>
      <w:tr w:rsidR="00533B76" w14:paraId="0ED0A0FF" w14:textId="77777777" w:rsidTr="006B5928">
        <w:tc>
          <w:tcPr>
            <w:tcW w:w="6912" w:type="dxa"/>
          </w:tcPr>
          <w:p w14:paraId="23A050FE" w14:textId="77777777" w:rsidR="00533B76" w:rsidRDefault="00533B76" w:rsidP="006B5928">
            <w:pPr>
              <w:pStyle w:val="Bluetext"/>
              <w:rPr>
                <w:szCs w:val="20"/>
              </w:rPr>
            </w:pPr>
            <w:r w:rsidRPr="001A76C9">
              <w:t>[####]</w:t>
            </w:r>
          </w:p>
        </w:tc>
        <w:tc>
          <w:tcPr>
            <w:tcW w:w="2331" w:type="dxa"/>
          </w:tcPr>
          <w:p w14:paraId="584FF757" w14:textId="77777777" w:rsidR="00533B76" w:rsidRDefault="00533B76" w:rsidP="006B5928">
            <w:pPr>
              <w:pStyle w:val="Bluetext"/>
              <w:jc w:val="center"/>
              <w:rPr>
                <w:szCs w:val="20"/>
              </w:rPr>
            </w:pPr>
            <w:r w:rsidRPr="001A76C9">
              <w:t>[####]</w:t>
            </w:r>
          </w:p>
        </w:tc>
      </w:tr>
    </w:tbl>
    <w:p w14:paraId="74BD08B0" w14:textId="77777777" w:rsidR="00533B76" w:rsidRDefault="00533B76" w:rsidP="001B20D0">
      <w:pPr>
        <w:pStyle w:val="Bluetext"/>
        <w:spacing w:before="240" w:after="240"/>
        <w:rPr>
          <w:szCs w:val="20"/>
        </w:rPr>
      </w:pPr>
    </w:p>
    <w:p w14:paraId="13032EAB" w14:textId="77777777" w:rsidR="00533B76" w:rsidRDefault="00533B76" w:rsidP="001B20D0">
      <w:pPr>
        <w:pStyle w:val="Bluetext"/>
        <w:spacing w:before="240" w:after="240"/>
        <w:rPr>
          <w:szCs w:val="20"/>
        </w:rPr>
      </w:pPr>
    </w:p>
    <w:p w14:paraId="7C220ACB" w14:textId="77777777" w:rsidR="0015416E" w:rsidRDefault="0015416E">
      <w:pPr>
        <w:spacing w:before="0" w:after="0" w:line="240" w:lineRule="auto"/>
        <w:rPr>
          <w:rFonts w:eastAsia="Times New Roman"/>
          <w:caps/>
          <w:noProof/>
          <w:color w:val="365F91" w:themeColor="accent1" w:themeShade="BF"/>
          <w:sz w:val="36"/>
          <w:szCs w:val="32"/>
        </w:rPr>
      </w:pPr>
      <w:r>
        <w:br w:type="page"/>
      </w:r>
    </w:p>
    <w:p w14:paraId="4105022F" w14:textId="77777777" w:rsidR="0001066B" w:rsidRDefault="0001066B" w:rsidP="0001066B">
      <w:pPr>
        <w:pStyle w:val="Heading2"/>
      </w:pPr>
      <w:r w:rsidRPr="001C55B2">
        <w:lastRenderedPageBreak/>
        <w:t>DISCUSSION</w:t>
      </w:r>
    </w:p>
    <w:p w14:paraId="7831A966" w14:textId="77777777" w:rsidR="0001066B" w:rsidRPr="006372C0" w:rsidRDefault="0001066B" w:rsidP="006372C0">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6372C0">
        <w:rPr>
          <w:rFonts w:cstheme="minorHAnsi"/>
          <w:color w:val="auto"/>
        </w:rPr>
        <w:t>Certified Assessor(s).</w:t>
      </w:r>
    </w:p>
    <w:p w14:paraId="243CB693"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834FD71"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3EBC24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689CD2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9122F2"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DF67176" w14:textId="77777777" w:rsidR="0001066B" w:rsidRPr="001C55B2" w:rsidRDefault="0001066B" w:rsidP="0001066B">
      <w:pPr>
        <w:pStyle w:val="Heading2"/>
      </w:pPr>
      <w:r w:rsidRPr="001C55B2">
        <w:t>DECLARATION</w:t>
      </w:r>
    </w:p>
    <w:p w14:paraId="126B83A7" w14:textId="77777777" w:rsidR="0001066B" w:rsidRDefault="0001066B" w:rsidP="0001066B">
      <w:pPr>
        <w:rPr>
          <w:rFonts w:eastAsiaTheme="majorEastAsia"/>
        </w:rPr>
      </w:pPr>
      <w:r>
        <w:rPr>
          <w:rFonts w:eastAsiaTheme="majorEastAsia"/>
        </w:rPr>
        <w:t>I confirm that the information provided in this document is truthful and accurate at the time of completion.</w:t>
      </w:r>
    </w:p>
    <w:p w14:paraId="41A65198" w14:textId="77777777" w:rsidR="0001066B" w:rsidRDefault="0001066B" w:rsidP="0001066B">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24950957"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4940F46"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F1A9A8A"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7AA77D1E"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677D1B3" w14:textId="77777777" w:rsidR="0001066B" w:rsidRPr="008B4275"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3DB485C9" w14:textId="77777777" w:rsidR="0001066B" w:rsidRDefault="0001066B" w:rsidP="0001066B">
          <w:pPr>
            <w:pStyle w:val="Bluetext"/>
            <w:tabs>
              <w:tab w:val="left" w:pos="1120"/>
            </w:tabs>
            <w:rPr>
              <w:rFonts w:cstheme="minorHAnsi"/>
            </w:rPr>
          </w:pPr>
          <w:r w:rsidRPr="00536BB3">
            <w:rPr>
              <w:rFonts w:cstheme="minorHAnsi"/>
            </w:rPr>
            <w:t>[Date]</w:t>
          </w:r>
          <w:r>
            <w:rPr>
              <w:rFonts w:cstheme="minorHAnsi"/>
            </w:rPr>
            <w:tab/>
          </w:r>
        </w:p>
      </w:sdtContent>
    </w:sdt>
    <w:p w14:paraId="517D4DFB" w14:textId="77777777" w:rsidR="00D144BE" w:rsidRDefault="0001066B" w:rsidP="0001066B">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D144BE"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4587" w14:textId="77777777" w:rsidR="00031CCE" w:rsidRDefault="00031CCE" w:rsidP="00D435C0">
      <w:pPr>
        <w:spacing w:before="0" w:after="0" w:line="240" w:lineRule="auto"/>
      </w:pPr>
      <w:r>
        <w:separator/>
      </w:r>
    </w:p>
  </w:endnote>
  <w:endnote w:type="continuationSeparator" w:id="0">
    <w:p w14:paraId="7D604738" w14:textId="77777777" w:rsidR="00031CCE" w:rsidRDefault="00031CCE" w:rsidP="00D435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00D0" w14:textId="0B3C0D34" w:rsidR="005C33C2" w:rsidRDefault="003C105E">
    <w:pPr>
      <w:pStyle w:val="Footer"/>
      <w:rPr>
        <w:noProof/>
        <w:lang w:eastAsia="en-AU"/>
      </w:rPr>
    </w:pPr>
    <w:ins w:id="6" w:author="Bhumika Mistry" w:date="2022-02-10T10:33:00Z">
      <w:r w:rsidRPr="0008778E">
        <w:rPr>
          <w:noProof/>
        </w:rPr>
        <w:drawing>
          <wp:anchor distT="0" distB="0" distL="114300" distR="114300" simplePos="0" relativeHeight="251658240" behindDoc="0" locked="0" layoutInCell="1" allowOverlap="1" wp14:anchorId="03CAB8DA" wp14:editId="079C9EEE">
            <wp:simplePos x="0" y="0"/>
            <wp:positionH relativeFrom="margin">
              <wp:posOffset>0</wp:posOffset>
            </wp:positionH>
            <wp:positionV relativeFrom="paragraph">
              <wp:posOffset>117475</wp:posOffset>
            </wp:positionV>
            <wp:extent cx="1487805" cy="270510"/>
            <wp:effectExtent l="0" t="0" r="0" b="0"/>
            <wp:wrapSquare wrapText="bothSides"/>
            <wp:docPr id="43" name="Picture 4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Logo&#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7805" cy="270510"/>
                    </a:xfrm>
                    <a:prstGeom prst="rect">
                      <a:avLst/>
                    </a:prstGeom>
                    <a:noFill/>
                  </pic:spPr>
                </pic:pic>
              </a:graphicData>
            </a:graphic>
          </wp:anchor>
        </w:drawing>
      </w:r>
    </w:ins>
  </w:p>
  <w:p w14:paraId="3C8E36CD" w14:textId="1B544732" w:rsidR="00D435C0" w:rsidRDefault="00D43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677B" w14:textId="77777777" w:rsidR="00031CCE" w:rsidRDefault="00031CCE" w:rsidP="00D435C0">
      <w:pPr>
        <w:spacing w:before="0" w:after="0" w:line="240" w:lineRule="auto"/>
      </w:pPr>
      <w:r>
        <w:separator/>
      </w:r>
    </w:p>
  </w:footnote>
  <w:footnote w:type="continuationSeparator" w:id="0">
    <w:p w14:paraId="350CC80D" w14:textId="77777777" w:rsidR="00031CCE" w:rsidRDefault="00031CCE" w:rsidP="00D435C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0041" w14:textId="6FE910DA" w:rsidR="001E6FD1" w:rsidRDefault="001E6FD1" w:rsidP="001E6FD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F34B54">
      <w:rPr>
        <w:sz w:val="16"/>
        <w:szCs w:val="16"/>
        <w:lang w:val="en-US"/>
      </w:rPr>
      <w:t>Interiors</w:t>
    </w:r>
    <w:r w:rsidR="005C33C2">
      <w:rPr>
        <w:sz w:val="16"/>
        <w:szCs w:val="16"/>
        <w:lang w:val="en-US"/>
      </w:rPr>
      <w:t xml:space="preserve"> NZ</w:t>
    </w:r>
    <w:r w:rsidR="00261B39">
      <w:rPr>
        <w:sz w:val="16"/>
        <w:szCs w:val="16"/>
        <w:lang w:val="en-US"/>
      </w:rPr>
      <w:t xml:space="preserve"> v1</w:t>
    </w:r>
    <w:r w:rsidR="00533B76">
      <w:rPr>
        <w:sz w:val="16"/>
        <w:szCs w:val="16"/>
        <w:lang w:val="en-US"/>
      </w:rPr>
      <w:t>.</w:t>
    </w:r>
    <w:r w:rsidR="00057D4C">
      <w:rPr>
        <w:sz w:val="16"/>
        <w:szCs w:val="16"/>
        <w:lang w:val="en-US"/>
      </w:rPr>
      <w:t>1</w:t>
    </w:r>
    <w:r w:rsidR="00261B39">
      <w:rPr>
        <w:sz w:val="16"/>
        <w:szCs w:val="16"/>
        <w:lang w:val="en-US"/>
      </w:rPr>
      <w:tab/>
    </w:r>
    <w:r w:rsidR="00261B39">
      <w:rPr>
        <w:sz w:val="16"/>
        <w:szCs w:val="16"/>
        <w:lang w:val="en-US"/>
      </w:rPr>
      <w:tab/>
    </w:r>
    <w:r w:rsidR="00261B39">
      <w:rPr>
        <w:sz w:val="16"/>
        <w:szCs w:val="16"/>
        <w:lang w:val="en-US"/>
      </w:rPr>
      <w:tab/>
      <w:t>Submission Template</w:t>
    </w:r>
    <w:r w:rsidR="005C33C2">
      <w:rPr>
        <w:sz w:val="16"/>
        <w:szCs w:val="16"/>
        <w:lang w:val="en-US"/>
      </w:rPr>
      <w:t xml:space="preserve"> NZ</w:t>
    </w:r>
    <w:r w:rsidR="00261B39">
      <w:rPr>
        <w:sz w:val="16"/>
        <w:szCs w:val="16"/>
        <w:lang w:val="en-US"/>
      </w:rPr>
      <w:t xml:space="preserve"> </w:t>
    </w:r>
    <w:r w:rsidR="006372C0">
      <w:rPr>
        <w:sz w:val="16"/>
        <w:szCs w:val="16"/>
        <w:lang w:val="en-US"/>
      </w:rPr>
      <w:t>v1.</w:t>
    </w:r>
    <w:r w:rsidR="00057D4C">
      <w:rPr>
        <w:sz w:val="16"/>
        <w:szCs w:val="16"/>
        <w:lang w:val="en-U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29A726D"/>
    <w:multiLevelType w:val="hybridMultilevel"/>
    <w:tmpl w:val="40FC6554"/>
    <w:lvl w:ilvl="0" w:tplc="CA98B30A">
      <w:start w:val="1"/>
      <w:numFmt w:val="decimal"/>
      <w:pStyle w:val="Heading3"/>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357543980">
    <w:abstractNumId w:val="10"/>
  </w:num>
  <w:num w:numId="2" w16cid:durableId="577835160">
    <w:abstractNumId w:val="11"/>
  </w:num>
  <w:num w:numId="3" w16cid:durableId="1560941507">
    <w:abstractNumId w:val="12"/>
  </w:num>
  <w:num w:numId="4" w16cid:durableId="549659426">
    <w:abstractNumId w:val="13"/>
  </w:num>
  <w:num w:numId="5" w16cid:durableId="760757740">
    <w:abstractNumId w:val="14"/>
  </w:num>
  <w:num w:numId="6" w16cid:durableId="1599604192">
    <w:abstractNumId w:val="16"/>
  </w:num>
  <w:num w:numId="7" w16cid:durableId="175773640">
    <w:abstractNumId w:val="22"/>
  </w:num>
  <w:num w:numId="8" w16cid:durableId="1211071072">
    <w:abstractNumId w:val="21"/>
  </w:num>
  <w:num w:numId="9" w16cid:durableId="804347601">
    <w:abstractNumId w:val="29"/>
  </w:num>
  <w:num w:numId="10" w16cid:durableId="956907169">
    <w:abstractNumId w:val="27"/>
  </w:num>
  <w:num w:numId="11" w16cid:durableId="1235167979">
    <w:abstractNumId w:val="25"/>
  </w:num>
  <w:num w:numId="12" w16cid:durableId="1910772121">
    <w:abstractNumId w:val="19"/>
  </w:num>
  <w:num w:numId="13" w16cid:durableId="834106168">
    <w:abstractNumId w:val="17"/>
  </w:num>
  <w:num w:numId="14" w16cid:durableId="1030913936">
    <w:abstractNumId w:val="18"/>
  </w:num>
  <w:num w:numId="15" w16cid:durableId="1204947327">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974682559">
    <w:abstractNumId w:val="9"/>
  </w:num>
  <w:num w:numId="17" w16cid:durableId="391196795">
    <w:abstractNumId w:val="7"/>
  </w:num>
  <w:num w:numId="18" w16cid:durableId="1447970527">
    <w:abstractNumId w:val="6"/>
  </w:num>
  <w:num w:numId="19" w16cid:durableId="1453668081">
    <w:abstractNumId w:val="5"/>
  </w:num>
  <w:num w:numId="20" w16cid:durableId="1962032761">
    <w:abstractNumId w:val="4"/>
  </w:num>
  <w:num w:numId="21" w16cid:durableId="230820586">
    <w:abstractNumId w:val="8"/>
  </w:num>
  <w:num w:numId="22" w16cid:durableId="610206827">
    <w:abstractNumId w:val="3"/>
  </w:num>
  <w:num w:numId="23" w16cid:durableId="445582258">
    <w:abstractNumId w:val="2"/>
  </w:num>
  <w:num w:numId="24" w16cid:durableId="1487165516">
    <w:abstractNumId w:val="1"/>
  </w:num>
  <w:num w:numId="25" w16cid:durableId="170949595">
    <w:abstractNumId w:val="0"/>
  </w:num>
  <w:num w:numId="26" w16cid:durableId="660889135">
    <w:abstractNumId w:val="31"/>
  </w:num>
  <w:num w:numId="27" w16cid:durableId="1268193008">
    <w:abstractNumId w:val="24"/>
  </w:num>
  <w:num w:numId="28" w16cid:durableId="510802871">
    <w:abstractNumId w:val="20"/>
  </w:num>
  <w:num w:numId="29" w16cid:durableId="1164316384">
    <w:abstractNumId w:val="26"/>
  </w:num>
  <w:num w:numId="30" w16cid:durableId="154232606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213470657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22048447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04092257">
    <w:abstractNumId w:val="30"/>
  </w:num>
  <w:num w:numId="34" w16cid:durableId="227227833">
    <w:abstractNumId w:val="32"/>
  </w:num>
  <w:num w:numId="35" w16cid:durableId="1467091228">
    <w:abstractNumId w:val="28"/>
  </w:num>
  <w:num w:numId="36" w16cid:durableId="653148706">
    <w:abstractNumId w:val="28"/>
    <w:lvlOverride w:ilvl="0">
      <w:startOverride w:val="1"/>
    </w:lvlOverride>
  </w:num>
  <w:num w:numId="37" w16cid:durableId="1296184268">
    <w:abstractNumId w:val="28"/>
    <w:lvlOverride w:ilvl="0">
      <w:startOverride w:val="1"/>
    </w:lvlOverride>
  </w:num>
  <w:num w:numId="38" w16cid:durableId="2085569501">
    <w:abstractNumId w:val="23"/>
  </w:num>
  <w:num w:numId="39" w16cid:durableId="125240117">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humika Mistry">
    <w15:presenceInfo w15:providerId="AD" w15:userId="S::Bhumika.mistry@nzgbc.org.nz::4d33aa37-f547-41e5-8061-cc2e626b3f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1" w:cryptProviderType="rsaAES" w:cryptAlgorithmClass="hash" w:cryptAlgorithmType="typeAny" w:cryptAlgorithmSid="14" w:cryptSpinCount="100000" w:hash="WF/PMFrs46YnhnHKRfjjW3rPJCAYuvwdLJ5V/wyY4DzkSly2R5FwFiSDvRucAWusK/uOeKTqGklhRS4gfdpf2Q==" w:salt="UMbB5E0kvbOrkTybHpu0MQ=="/>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E92"/>
    <w:rsid w:val="0001066B"/>
    <w:rsid w:val="00015B85"/>
    <w:rsid w:val="00017B56"/>
    <w:rsid w:val="0002622D"/>
    <w:rsid w:val="00026E06"/>
    <w:rsid w:val="00031CCE"/>
    <w:rsid w:val="00041305"/>
    <w:rsid w:val="000414A1"/>
    <w:rsid w:val="00057D4C"/>
    <w:rsid w:val="000B088A"/>
    <w:rsid w:val="00124779"/>
    <w:rsid w:val="00145EF1"/>
    <w:rsid w:val="0015416E"/>
    <w:rsid w:val="00155FD6"/>
    <w:rsid w:val="00166528"/>
    <w:rsid w:val="001701C3"/>
    <w:rsid w:val="00181AA5"/>
    <w:rsid w:val="001A76C9"/>
    <w:rsid w:val="001B20D0"/>
    <w:rsid w:val="001C07FF"/>
    <w:rsid w:val="001C087A"/>
    <w:rsid w:val="001C55B2"/>
    <w:rsid w:val="001D573B"/>
    <w:rsid w:val="001E6FD1"/>
    <w:rsid w:val="001F40E6"/>
    <w:rsid w:val="00253282"/>
    <w:rsid w:val="00261B39"/>
    <w:rsid w:val="0026389D"/>
    <w:rsid w:val="00265B9E"/>
    <w:rsid w:val="0027064B"/>
    <w:rsid w:val="00286917"/>
    <w:rsid w:val="00291D61"/>
    <w:rsid w:val="002B68D1"/>
    <w:rsid w:val="00313F06"/>
    <w:rsid w:val="00320509"/>
    <w:rsid w:val="003270A4"/>
    <w:rsid w:val="00343B85"/>
    <w:rsid w:val="00385775"/>
    <w:rsid w:val="00386BF8"/>
    <w:rsid w:val="00396F1D"/>
    <w:rsid w:val="003C105E"/>
    <w:rsid w:val="003E2BE5"/>
    <w:rsid w:val="003F43D7"/>
    <w:rsid w:val="00415DAA"/>
    <w:rsid w:val="00421258"/>
    <w:rsid w:val="00441FDE"/>
    <w:rsid w:val="0045258A"/>
    <w:rsid w:val="004A18FE"/>
    <w:rsid w:val="004A45B5"/>
    <w:rsid w:val="004C5E1C"/>
    <w:rsid w:val="004F2472"/>
    <w:rsid w:val="005205F4"/>
    <w:rsid w:val="00533B76"/>
    <w:rsid w:val="00541306"/>
    <w:rsid w:val="00543FCE"/>
    <w:rsid w:val="00577D2A"/>
    <w:rsid w:val="005959BE"/>
    <w:rsid w:val="005C2F1A"/>
    <w:rsid w:val="005C33C2"/>
    <w:rsid w:val="005C34D2"/>
    <w:rsid w:val="005C692B"/>
    <w:rsid w:val="005E00A9"/>
    <w:rsid w:val="005E267B"/>
    <w:rsid w:val="00626ADE"/>
    <w:rsid w:val="006313B9"/>
    <w:rsid w:val="006372C0"/>
    <w:rsid w:val="00696088"/>
    <w:rsid w:val="006B3D65"/>
    <w:rsid w:val="006B6118"/>
    <w:rsid w:val="006C09EF"/>
    <w:rsid w:val="006D3C47"/>
    <w:rsid w:val="00712561"/>
    <w:rsid w:val="00726BEF"/>
    <w:rsid w:val="0075170B"/>
    <w:rsid w:val="007537EB"/>
    <w:rsid w:val="007772D5"/>
    <w:rsid w:val="00830329"/>
    <w:rsid w:val="00833D8E"/>
    <w:rsid w:val="00834966"/>
    <w:rsid w:val="00841903"/>
    <w:rsid w:val="008510AE"/>
    <w:rsid w:val="0086343F"/>
    <w:rsid w:val="008879E2"/>
    <w:rsid w:val="008D2570"/>
    <w:rsid w:val="008E2EB8"/>
    <w:rsid w:val="009173CC"/>
    <w:rsid w:val="00941D1F"/>
    <w:rsid w:val="00943FDE"/>
    <w:rsid w:val="00950859"/>
    <w:rsid w:val="00955DBE"/>
    <w:rsid w:val="009A13BF"/>
    <w:rsid w:val="009E0911"/>
    <w:rsid w:val="009E45D5"/>
    <w:rsid w:val="009E50AF"/>
    <w:rsid w:val="009F6E92"/>
    <w:rsid w:val="00A14DE0"/>
    <w:rsid w:val="00A207CE"/>
    <w:rsid w:val="00A45B94"/>
    <w:rsid w:val="00A77B3E"/>
    <w:rsid w:val="00AA2E9F"/>
    <w:rsid w:val="00AC0321"/>
    <w:rsid w:val="00AD6611"/>
    <w:rsid w:val="00AD7849"/>
    <w:rsid w:val="00AF437B"/>
    <w:rsid w:val="00B04026"/>
    <w:rsid w:val="00B16241"/>
    <w:rsid w:val="00B21D3D"/>
    <w:rsid w:val="00B43004"/>
    <w:rsid w:val="00B9276E"/>
    <w:rsid w:val="00BC142F"/>
    <w:rsid w:val="00BC1D56"/>
    <w:rsid w:val="00BF1012"/>
    <w:rsid w:val="00C172F4"/>
    <w:rsid w:val="00C84DF5"/>
    <w:rsid w:val="00CA175C"/>
    <w:rsid w:val="00CC10A8"/>
    <w:rsid w:val="00D144BE"/>
    <w:rsid w:val="00D15333"/>
    <w:rsid w:val="00D20DA9"/>
    <w:rsid w:val="00D34A57"/>
    <w:rsid w:val="00D435C0"/>
    <w:rsid w:val="00D55E65"/>
    <w:rsid w:val="00D61474"/>
    <w:rsid w:val="00D70E27"/>
    <w:rsid w:val="00D80EAC"/>
    <w:rsid w:val="00DA27D3"/>
    <w:rsid w:val="00DC58D7"/>
    <w:rsid w:val="00DC6211"/>
    <w:rsid w:val="00DF0E45"/>
    <w:rsid w:val="00E11587"/>
    <w:rsid w:val="00E15F6B"/>
    <w:rsid w:val="00E52F47"/>
    <w:rsid w:val="00E63EF6"/>
    <w:rsid w:val="00E819AF"/>
    <w:rsid w:val="00EC4E1C"/>
    <w:rsid w:val="00EC6668"/>
    <w:rsid w:val="00EE0752"/>
    <w:rsid w:val="00F30D1B"/>
    <w:rsid w:val="00F34B54"/>
    <w:rsid w:val="00F43E46"/>
    <w:rsid w:val="00F74D54"/>
    <w:rsid w:val="00F93D08"/>
    <w:rsid w:val="00FA38F5"/>
    <w:rsid w:val="00FB2507"/>
    <w:rsid w:val="00FC67A4"/>
    <w:rsid w:val="00FC7C1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E2197"/>
  <w15:docId w15:val="{3E332E1D-0905-47D1-ADB6-1C3A4322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B9276E"/>
    <w:pPr>
      <w:spacing w:before="120" w:after="120" w:line="276" w:lineRule="auto"/>
    </w:pPr>
    <w:rPr>
      <w:rFonts w:ascii="Arial" w:eastAsia="Arial" w:hAnsi="Arial" w:cs="Arial"/>
      <w:color w:val="000000"/>
      <w:szCs w:val="22"/>
      <w:lang w:val="en-AU"/>
    </w:rPr>
  </w:style>
  <w:style w:type="paragraph" w:styleId="Heading1">
    <w:name w:val="heading 1"/>
    <w:aliases w:val="Credit Name"/>
    <w:basedOn w:val="Normal"/>
    <w:next w:val="Normal"/>
    <w:autoRedefine/>
    <w:qFormat/>
    <w:rsid w:val="00057D4C"/>
    <w:pPr>
      <w:keepNext/>
      <w:pBdr>
        <w:bottom w:val="single" w:sz="4" w:space="1" w:color="17365D" w:themeColor="text2" w:themeShade="BF"/>
      </w:pBdr>
      <w:spacing w:before="0"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B9276E"/>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533B76"/>
    <w:pPr>
      <w:keepNext/>
      <w:numPr>
        <w:numId w:val="35"/>
      </w:numPr>
      <w:tabs>
        <w:tab w:val="left" w:pos="142"/>
      </w:tabs>
      <w:spacing w:before="240" w:line="240" w:lineRule="auto"/>
      <w:ind w:hanging="720"/>
      <w:outlineLvl w:val="2"/>
    </w:pPr>
    <w:rPr>
      <w:bCs/>
      <w:caps/>
      <w:color w:val="FFC10E"/>
      <w:sz w:val="24"/>
      <w:szCs w:val="28"/>
    </w:rPr>
  </w:style>
  <w:style w:type="paragraph" w:styleId="Heading4">
    <w:name w:val="heading 4"/>
    <w:aliases w:val="Subsubtitle"/>
    <w:basedOn w:val="Normal"/>
    <w:next w:val="Normal"/>
    <w:link w:val="Heading4Char"/>
    <w:autoRedefine/>
    <w:qFormat/>
    <w:rsid w:val="004A18FE"/>
    <w:pPr>
      <w:keepNext/>
      <w:spacing w:after="40" w:line="240" w:lineRule="auto"/>
      <w:outlineLvl w:val="3"/>
    </w:pPr>
    <w:rPr>
      <w:b/>
      <w:bCs/>
      <w:szCs w:val="24"/>
    </w:rPr>
  </w:style>
  <w:style w:type="paragraph" w:styleId="Heading5">
    <w:name w:val="heading 5"/>
    <w:basedOn w:val="Normal"/>
    <w:next w:val="Normal"/>
    <w:rsid w:val="00B9276E"/>
    <w:pPr>
      <w:keepNext/>
      <w:spacing w:before="220" w:after="40" w:line="240" w:lineRule="auto"/>
      <w:outlineLvl w:val="4"/>
    </w:pPr>
    <w:rPr>
      <w:bCs/>
      <w:u w:val="single"/>
    </w:rPr>
  </w:style>
  <w:style w:type="paragraph" w:styleId="Heading6">
    <w:name w:val="heading 6"/>
    <w:basedOn w:val="Normal"/>
    <w:next w:val="Normal"/>
    <w:rsid w:val="00B9276E"/>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B9276E"/>
    <w:pPr>
      <w:pBdr>
        <w:bottom w:val="single" w:sz="2" w:space="1" w:color="BFBFBF" w:themeColor="background1" w:themeShade="BF"/>
      </w:pBdr>
      <w:spacing w:before="0"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B9276E"/>
    <w:rPr>
      <w:rFonts w:ascii="Arial" w:eastAsia="Calibri" w:hAnsi="Arial"/>
      <w:b/>
      <w:color w:val="FFC10E"/>
      <w:sz w:val="22"/>
      <w:szCs w:val="16"/>
      <w:lang w:val="en-AU"/>
    </w:rPr>
  </w:style>
  <w:style w:type="paragraph" w:styleId="Caption">
    <w:name w:val="caption"/>
    <w:basedOn w:val="Normal"/>
    <w:next w:val="Normal"/>
    <w:rsid w:val="00B9276E"/>
    <w:rPr>
      <w:b/>
      <w:bCs/>
      <w:color w:val="808080"/>
      <w:sz w:val="16"/>
      <w:szCs w:val="20"/>
    </w:rPr>
  </w:style>
  <w:style w:type="table" w:styleId="TableClassic1">
    <w:name w:val="Table Classic 1"/>
    <w:basedOn w:val="TableNormal"/>
    <w:locked/>
    <w:rsid w:val="001B20D0"/>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9276E"/>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B9276E"/>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B9276E"/>
    <w:pPr>
      <w:numPr>
        <w:numId w:val="7"/>
      </w:numPr>
    </w:pPr>
  </w:style>
  <w:style w:type="table" w:styleId="ColorfulGrid-Accent5">
    <w:name w:val="Colorful Grid Accent 5"/>
    <w:basedOn w:val="TableNormal"/>
    <w:uiPriority w:val="73"/>
    <w:locked/>
    <w:rsid w:val="00B9276E"/>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9276E"/>
    <w:pPr>
      <w:numPr>
        <w:numId w:val="39"/>
      </w:numPr>
    </w:pPr>
    <w:rPr>
      <w:szCs w:val="20"/>
      <w:lang w:val="en-US"/>
    </w:rPr>
  </w:style>
  <w:style w:type="character" w:customStyle="1" w:styleId="BullettextChar">
    <w:name w:val="Bullet text Char"/>
    <w:basedOn w:val="DefaultParagraphFont"/>
    <w:link w:val="Bullettext"/>
    <w:rsid w:val="00B9276E"/>
    <w:rPr>
      <w:rFonts w:ascii="Arial" w:eastAsia="Arial" w:hAnsi="Arial" w:cs="Arial"/>
      <w:color w:val="000000"/>
    </w:rPr>
  </w:style>
  <w:style w:type="table" w:styleId="TableGrid">
    <w:name w:val="Table Grid"/>
    <w:basedOn w:val="TableNormal"/>
    <w:locked/>
    <w:rsid w:val="00B92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B9276E"/>
    <w:rPr>
      <w:i/>
    </w:rPr>
  </w:style>
  <w:style w:type="paragraph" w:styleId="List">
    <w:name w:val="List"/>
    <w:basedOn w:val="Normal"/>
    <w:rsid w:val="00B9276E"/>
    <w:pPr>
      <w:numPr>
        <w:numId w:val="26"/>
      </w:numPr>
    </w:pPr>
  </w:style>
  <w:style w:type="character" w:customStyle="1" w:styleId="StyleBold">
    <w:name w:val="Style Bold"/>
    <w:basedOn w:val="DefaultParagraphFont"/>
    <w:rsid w:val="00B9276E"/>
    <w:rPr>
      <w:b/>
      <w:bCs/>
    </w:rPr>
  </w:style>
  <w:style w:type="table" w:styleId="Table3Deffects1">
    <w:name w:val="Table 3D effects 1"/>
    <w:basedOn w:val="TableNormal"/>
    <w:locked/>
    <w:rsid w:val="00B9276E"/>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B9276E"/>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1B20D0"/>
    <w:pPr>
      <w:ind w:left="720"/>
      <w:contextualSpacing/>
    </w:pPr>
  </w:style>
  <w:style w:type="paragraph" w:customStyle="1" w:styleId="Centered">
    <w:name w:val="Centered"/>
    <w:basedOn w:val="Normal"/>
    <w:rsid w:val="00B9276E"/>
    <w:pPr>
      <w:jc w:val="center"/>
    </w:pPr>
    <w:rPr>
      <w:rFonts w:eastAsia="Times New Roman" w:cs="Times New Roman"/>
      <w:szCs w:val="20"/>
    </w:rPr>
  </w:style>
  <w:style w:type="table" w:styleId="Table3Deffects3">
    <w:name w:val="Table 3D effects 3"/>
    <w:basedOn w:val="TableNormal"/>
    <w:locked/>
    <w:rsid w:val="001B20D0"/>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B20D0"/>
    <w:pPr>
      <w:numPr>
        <w:numId w:val="34"/>
      </w:numPr>
      <w:tabs>
        <w:tab w:val="left" w:pos="8364"/>
      </w:tabs>
      <w:ind w:hanging="720"/>
    </w:pPr>
  </w:style>
  <w:style w:type="character" w:customStyle="1" w:styleId="Heading2Char">
    <w:name w:val="Heading 2 Char"/>
    <w:aliases w:val="Section Title Char"/>
    <w:basedOn w:val="DefaultParagraphFont"/>
    <w:link w:val="Heading2"/>
    <w:rsid w:val="001B20D0"/>
    <w:rPr>
      <w:rFonts w:ascii="Arial" w:hAnsi="Arial" w:cs="Arial"/>
      <w:caps/>
      <w:noProof/>
      <w:color w:val="FFC10E"/>
      <w:sz w:val="36"/>
      <w:szCs w:val="32"/>
      <w:lang w:val="en-AU"/>
    </w:rPr>
  </w:style>
  <w:style w:type="character" w:customStyle="1" w:styleId="CriterionsubheadingChar">
    <w:name w:val="Criterion sub heading Char"/>
    <w:basedOn w:val="Heading2Char"/>
    <w:link w:val="Criterionsubheading"/>
    <w:rsid w:val="001B20D0"/>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1B20D0"/>
    <w:rPr>
      <w:rFonts w:ascii="Arial" w:hAnsi="Arial"/>
      <w:b/>
      <w:bCs/>
    </w:rPr>
  </w:style>
  <w:style w:type="paragraph" w:styleId="BodyText2">
    <w:name w:val="Body Text 2"/>
    <w:aliases w:val="GBCA Document Summary"/>
    <w:basedOn w:val="Normal"/>
    <w:link w:val="BodyText2Char"/>
    <w:autoRedefine/>
    <w:locked/>
    <w:rsid w:val="001B20D0"/>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1B20D0"/>
    <w:rPr>
      <w:rFonts w:ascii="Arial" w:eastAsia="Arial" w:hAnsi="Arial" w:cs="Arial"/>
      <w:b/>
      <w:color w:val="000000"/>
      <w:szCs w:val="22"/>
      <w:lang w:val="en-AU"/>
    </w:rPr>
  </w:style>
  <w:style w:type="paragraph" w:styleId="BalloonText">
    <w:name w:val="Balloon Text"/>
    <w:basedOn w:val="Normal"/>
    <w:link w:val="BalloonTextChar"/>
    <w:locked/>
    <w:rsid w:val="001B20D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1B20D0"/>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1B20D0"/>
    <w:rPr>
      <w:b/>
      <w:color w:val="1F497D" w:themeColor="text2"/>
    </w:rPr>
  </w:style>
  <w:style w:type="character" w:customStyle="1" w:styleId="Heading3Char">
    <w:name w:val="Heading 3 Char"/>
    <w:aliases w:val="Criterion Sub-Title Char"/>
    <w:basedOn w:val="DefaultParagraphFont"/>
    <w:link w:val="Heading3"/>
    <w:rsid w:val="00533B76"/>
    <w:rPr>
      <w:rFonts w:ascii="Arial" w:eastAsia="Arial" w:hAnsi="Arial" w:cs="Arial"/>
      <w:bCs/>
      <w:caps/>
      <w:color w:val="FFC10E"/>
      <w:sz w:val="24"/>
      <w:szCs w:val="28"/>
      <w:lang w:val="en-AU"/>
    </w:rPr>
  </w:style>
  <w:style w:type="paragraph" w:customStyle="1" w:styleId="Bluetext">
    <w:name w:val="Blue text"/>
    <w:basedOn w:val="Normal"/>
    <w:qFormat/>
    <w:rsid w:val="001B20D0"/>
    <w:rPr>
      <w:color w:val="8064A2" w:themeColor="accent4"/>
    </w:rPr>
  </w:style>
  <w:style w:type="table" w:styleId="MediumGrid1-Accent1">
    <w:name w:val="Medium Grid 1 Accent 1"/>
    <w:basedOn w:val="TableNormal"/>
    <w:uiPriority w:val="67"/>
    <w:locked/>
    <w:rsid w:val="001B20D0"/>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B20D0"/>
    <w:pPr>
      <w:spacing w:line="336" w:lineRule="exact"/>
    </w:pPr>
    <w:rPr>
      <w:sz w:val="28"/>
    </w:rPr>
  </w:style>
  <w:style w:type="paragraph" w:styleId="CommentText">
    <w:name w:val="annotation text"/>
    <w:basedOn w:val="Normal"/>
    <w:link w:val="CommentTextChar"/>
    <w:locked/>
    <w:rsid w:val="00B21D3D"/>
    <w:pPr>
      <w:spacing w:line="240" w:lineRule="auto"/>
    </w:pPr>
    <w:rPr>
      <w:szCs w:val="20"/>
    </w:rPr>
  </w:style>
  <w:style w:type="character" w:customStyle="1" w:styleId="CommentTextChar">
    <w:name w:val="Comment Text Char"/>
    <w:basedOn w:val="DefaultParagraphFont"/>
    <w:link w:val="CommentText"/>
    <w:rsid w:val="00B21D3D"/>
    <w:rPr>
      <w:rFonts w:ascii="Arial" w:eastAsia="Arial" w:hAnsi="Arial" w:cs="Arial"/>
      <w:color w:val="000000"/>
      <w:lang w:val="en-AU"/>
    </w:rPr>
  </w:style>
  <w:style w:type="character" w:styleId="CommentReference">
    <w:name w:val="annotation reference"/>
    <w:basedOn w:val="DefaultParagraphFont"/>
    <w:uiPriority w:val="99"/>
    <w:locked/>
    <w:rsid w:val="00B21D3D"/>
    <w:rPr>
      <w:sz w:val="16"/>
      <w:szCs w:val="16"/>
    </w:rPr>
  </w:style>
  <w:style w:type="character" w:customStyle="1" w:styleId="DocumentTextbody">
    <w:name w:val="Document Text (body)"/>
    <w:basedOn w:val="DefaultParagraphFont"/>
    <w:uiPriority w:val="1"/>
    <w:qFormat/>
    <w:rsid w:val="00B21D3D"/>
    <w:rPr>
      <w:color w:val="auto"/>
    </w:rPr>
  </w:style>
  <w:style w:type="character" w:customStyle="1" w:styleId="Heading4Char">
    <w:name w:val="Heading 4 Char"/>
    <w:aliases w:val="Subsubtitle Char"/>
    <w:basedOn w:val="DefaultParagraphFont"/>
    <w:link w:val="Heading4"/>
    <w:rsid w:val="004A18FE"/>
    <w:rPr>
      <w:rFonts w:ascii="Arial" w:eastAsia="Arial" w:hAnsi="Arial" w:cs="Arial"/>
      <w:b/>
      <w:bCs/>
      <w:color w:val="000000"/>
      <w:szCs w:val="24"/>
      <w:lang w:val="en-AU"/>
    </w:rPr>
  </w:style>
  <w:style w:type="paragraph" w:styleId="Header">
    <w:name w:val="header"/>
    <w:basedOn w:val="Normal"/>
    <w:link w:val="HeaderChar"/>
    <w:locked/>
    <w:rsid w:val="00D435C0"/>
    <w:pPr>
      <w:tabs>
        <w:tab w:val="center" w:pos="4513"/>
        <w:tab w:val="right" w:pos="9026"/>
      </w:tabs>
      <w:spacing w:before="0" w:after="0" w:line="240" w:lineRule="auto"/>
    </w:pPr>
  </w:style>
  <w:style w:type="character" w:customStyle="1" w:styleId="HeaderChar">
    <w:name w:val="Header Char"/>
    <w:basedOn w:val="DefaultParagraphFont"/>
    <w:link w:val="Header"/>
    <w:rsid w:val="00D435C0"/>
    <w:rPr>
      <w:rFonts w:ascii="Arial" w:eastAsia="Arial" w:hAnsi="Arial" w:cs="Arial"/>
      <w:color w:val="000000"/>
      <w:szCs w:val="22"/>
      <w:lang w:val="en-AU"/>
    </w:rPr>
  </w:style>
  <w:style w:type="paragraph" w:styleId="Footer">
    <w:name w:val="footer"/>
    <w:basedOn w:val="Normal"/>
    <w:link w:val="FooterChar"/>
    <w:locked/>
    <w:rsid w:val="00D435C0"/>
    <w:pPr>
      <w:tabs>
        <w:tab w:val="center" w:pos="4513"/>
        <w:tab w:val="right" w:pos="9026"/>
      </w:tabs>
      <w:spacing w:before="0" w:after="0" w:line="240" w:lineRule="auto"/>
    </w:pPr>
  </w:style>
  <w:style w:type="character" w:customStyle="1" w:styleId="FooterChar">
    <w:name w:val="Footer Char"/>
    <w:basedOn w:val="DefaultParagraphFont"/>
    <w:link w:val="Footer"/>
    <w:rsid w:val="00D435C0"/>
    <w:rPr>
      <w:rFonts w:ascii="Arial" w:eastAsia="Arial" w:hAnsi="Arial" w:cs="Arial"/>
      <w:color w:val="000000"/>
      <w:szCs w:val="22"/>
      <w:lang w:val="en-AU"/>
    </w:rPr>
  </w:style>
  <w:style w:type="paragraph" w:customStyle="1" w:styleId="Criterion">
    <w:name w:val="Criterion"/>
    <w:basedOn w:val="Heading3"/>
    <w:link w:val="CriterionChar"/>
    <w:autoRedefine/>
    <w:qFormat/>
    <w:rsid w:val="00B9276E"/>
    <w:pPr>
      <w:numPr>
        <w:numId w:val="0"/>
      </w:numPr>
      <w:ind w:left="720" w:hanging="720"/>
    </w:pPr>
  </w:style>
  <w:style w:type="character" w:customStyle="1" w:styleId="CriterionChar">
    <w:name w:val="Criterion Char"/>
    <w:basedOn w:val="Heading3Char"/>
    <w:link w:val="Criterion"/>
    <w:rsid w:val="00B9276E"/>
    <w:rPr>
      <w:rFonts w:ascii="Arial" w:eastAsia="Arial" w:hAnsi="Arial" w:cs="Arial"/>
      <w:bCs/>
      <w:caps/>
      <w:color w:val="FFC10E"/>
      <w:sz w:val="28"/>
      <w:szCs w:val="28"/>
      <w:lang w:val="en-AU"/>
    </w:rPr>
  </w:style>
  <w:style w:type="paragraph" w:styleId="Revision">
    <w:name w:val="Revision"/>
    <w:hidden/>
    <w:uiPriority w:val="99"/>
    <w:semiHidden/>
    <w:rsid w:val="00057D4C"/>
    <w:rPr>
      <w:rFonts w:ascii="Arial" w:eastAsia="Arial" w:hAnsi="Arial" w:cs="Arial"/>
      <w:color w:val="00000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45032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net.GBCAUS\AppData\Local\Microsoft\Windows\Temporary%20Internet%20Files\Content.MSO\92FE18E7.dotx" TargetMode="External"/></Relationships>
</file>

<file path=word/theme/theme1.xml><?xml version="1.0" encoding="utf-8"?>
<a:theme xmlns:a="http://schemas.openxmlformats.org/drawingml/2006/main" name="Office Theme">
  <a:themeElements>
    <a:clrScheme name="Custom 1">
      <a:dk1>
        <a:srgbClr val="FFC20E"/>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41C3597F76DEA4A8B37024205BF4B46" ma:contentTypeVersion="17" ma:contentTypeDescription="Create a new document." ma:contentTypeScope="" ma:versionID="6ac477a13282f944558128cb6fcce79e">
  <xsd:schema xmlns:xsd="http://www.w3.org/2001/XMLSchema" xmlns:xs="http://www.w3.org/2001/XMLSchema" xmlns:p="http://schemas.microsoft.com/office/2006/metadata/properties" xmlns:ns2="a5091d4f-8901-46df-85f4-029614b39d2e" xmlns:ns3="52985c86-f8c2-4ffb-9ed4-056f10e7bf99" targetNamespace="http://schemas.microsoft.com/office/2006/metadata/properties" ma:root="true" ma:fieldsID="c8c45b8fc6e422bb6708a8c2881a4894" ns2:_="" ns3:_="">
    <xsd:import namespace="a5091d4f-8901-46df-85f4-029614b39d2e"/>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091d4f-8901-46df-85f4-029614b39d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2985c86-f8c2-4ffb-9ed4-056f10e7bf99" xsi:nil="true"/>
    <lcf76f155ced4ddcb4097134ff3c332f xmlns="a5091d4f-8901-46df-85f4-029614b39d2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DD088D-E087-4AAD-BCD8-A7DADC53A256}">
  <ds:schemaRefs>
    <ds:schemaRef ds:uri="http://schemas.openxmlformats.org/officeDocument/2006/bibliography"/>
  </ds:schemaRefs>
</ds:datastoreItem>
</file>

<file path=customXml/itemProps2.xml><?xml version="1.0" encoding="utf-8"?>
<ds:datastoreItem xmlns:ds="http://schemas.openxmlformats.org/officeDocument/2006/customXml" ds:itemID="{225A237B-2645-404C-95D6-2CA0F7B4A36A}"/>
</file>

<file path=customXml/itemProps3.xml><?xml version="1.0" encoding="utf-8"?>
<ds:datastoreItem xmlns:ds="http://schemas.openxmlformats.org/officeDocument/2006/customXml" ds:itemID="{E35E3ACF-D2D5-402A-9789-5830AC67D6B1}">
  <ds:schemaRefs>
    <ds:schemaRef ds:uri="http://schemas.microsoft.com/sharepoint/v3/contenttype/forms"/>
  </ds:schemaRefs>
</ds:datastoreItem>
</file>

<file path=customXml/itemProps4.xml><?xml version="1.0" encoding="utf-8"?>
<ds:datastoreItem xmlns:ds="http://schemas.openxmlformats.org/officeDocument/2006/customXml" ds:itemID="{48517386-70CD-452E-A0A1-9073A747507A}">
  <ds:schemaRefs>
    <ds:schemaRef ds:uri="http://schemas.openxmlformats.org/package/2006/metadata/core-properties"/>
    <ds:schemaRef ds:uri="http://schemas.microsoft.com/office/2006/metadata/properties"/>
    <ds:schemaRef ds:uri="http://schemas.microsoft.com/office/2006/documentManagement/types"/>
    <ds:schemaRef ds:uri="52985c86-f8c2-4ffb-9ed4-056f10e7bf99"/>
    <ds:schemaRef ds:uri="http://www.w3.org/XML/1998/namespace"/>
    <ds:schemaRef ds:uri="http://purl.org/dc/terms/"/>
    <ds:schemaRef ds:uri="http://purl.org/dc/dcmitype/"/>
    <ds:schemaRef ds:uri="a5091d4f-8901-46df-85f4-029614b39d2e"/>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92FE18E7</Template>
  <TotalTime>71</TotalTime>
  <Pages>4</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16</cp:revision>
  <cp:lastPrinted>1900-12-31T14:00:00Z</cp:lastPrinted>
  <dcterms:created xsi:type="dcterms:W3CDTF">2017-05-16T04:11:00Z</dcterms:created>
  <dcterms:modified xsi:type="dcterms:W3CDTF">2022-10-10T21:31:00Z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0x010100841C3597F76DEA4A8B37024205BF4B46</vt:lpwstr>
  </property>
  <property fmtid="{D5CDD505-2E9C-101B-9397-08002B2CF9AE}" pid="3" name="MediaServiceImageTags">
    <vt:lpwstr/>
  </property>
</Properties>
</file>